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B01C98" w:rsidRDefault="008C2E49">
      <w:pPr>
        <w:rPr>
          <w:rFonts w:ascii="Trebuchet MS" w:hAnsi="Trebuchet MS"/>
        </w:rPr>
      </w:pPr>
      <w:bookmarkStart w:id="0" w:name="_Hlk144814672"/>
    </w:p>
    <w:p w14:paraId="0A01F934" w14:textId="1404DB2E" w:rsidR="008C2E49" w:rsidRPr="00B01C98" w:rsidRDefault="008C2E49" w:rsidP="008C2E49">
      <w:pPr>
        <w:keepNext/>
        <w:spacing w:before="120" w:after="0" w:line="240" w:lineRule="atLeast"/>
        <w:jc w:val="right"/>
        <w:outlineLvl w:val="0"/>
        <w:rPr>
          <w:rFonts w:ascii="Trebuchet MS" w:eastAsia="Times New Roman" w:hAnsi="Trebuchet MS" w:cs="Times New Roman"/>
          <w:b/>
          <w:bCs/>
        </w:rPr>
      </w:pPr>
      <w:bookmarkStart w:id="1" w:name="_Toc477268622"/>
      <w:bookmarkStart w:id="2" w:name="_Toc510435016"/>
      <w:r w:rsidRPr="00B01C98">
        <w:rPr>
          <w:rFonts w:ascii="Trebuchet MS" w:eastAsia="Times New Roman" w:hAnsi="Trebuchet MS" w:cs="Times New Roman"/>
          <w:b/>
          <w:bCs/>
        </w:rPr>
        <w:t xml:space="preserve">ANEXA </w:t>
      </w:r>
      <w:bookmarkEnd w:id="1"/>
      <w:bookmarkEnd w:id="2"/>
      <w:r w:rsidR="002C0AF2">
        <w:rPr>
          <w:rFonts w:ascii="Trebuchet MS" w:eastAsia="Times New Roman" w:hAnsi="Trebuchet MS" w:cs="Times New Roman"/>
          <w:b/>
          <w:bCs/>
        </w:rPr>
        <w:t>8</w:t>
      </w:r>
    </w:p>
    <w:p w14:paraId="08C1EB0E" w14:textId="0AB01081"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r w:rsidRPr="00A26675">
        <w:rPr>
          <w:rFonts w:ascii="Trebuchet MS" w:eastAsia="Times New Roman" w:hAnsi="Trebuchet MS" w:cs="Times New Roman"/>
          <w:b/>
          <w:bCs/>
        </w:rPr>
        <w:t>DECIZIE</w:t>
      </w:r>
      <w:r w:rsidR="00AD34BE" w:rsidRPr="00A26675">
        <w:rPr>
          <w:rFonts w:ascii="Trebuchet MS" w:eastAsia="Times New Roman" w:hAnsi="Trebuchet MS" w:cs="Times New Roman"/>
          <w:b/>
          <w:bCs/>
        </w:rPr>
        <w:t>/CONTRACT</w:t>
      </w:r>
      <w:r w:rsidRPr="00A26675">
        <w:rPr>
          <w:rFonts w:ascii="Trebuchet MS" w:eastAsia="Times New Roman" w:hAnsi="Trebuchet MS" w:cs="Times New Roman"/>
          <w:b/>
          <w:bCs/>
        </w:rPr>
        <w:t xml:space="preserve"> DE FINANȚARE</w:t>
      </w:r>
      <w:bookmarkEnd w:id="3"/>
      <w:bookmarkEnd w:id="4"/>
    </w:p>
    <w:p w14:paraId="12631D2E" w14:textId="77777777"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A26675">
        <w:rPr>
          <w:rFonts w:ascii="Trebuchet MS" w:eastAsia="Times New Roman" w:hAnsi="Trebuchet MS" w:cs="Times New Roman"/>
          <w:b/>
          <w:bCs/>
        </w:rPr>
        <w:t>-Condiții Specifice-</w:t>
      </w:r>
      <w:bookmarkEnd w:id="6"/>
      <w:bookmarkEnd w:id="7"/>
    </w:p>
    <w:bookmarkEnd w:id="8"/>
    <w:p w14:paraId="674632C8" w14:textId="471E183D" w:rsidR="008C2E49" w:rsidRPr="00B01C98" w:rsidRDefault="008C2E49" w:rsidP="008C2E49">
      <w:pPr>
        <w:tabs>
          <w:tab w:val="left" w:pos="407"/>
        </w:tabs>
        <w:jc w:val="both"/>
        <w:rPr>
          <w:rFonts w:ascii="Trebuchet MS" w:hAnsi="Trebuchet MS"/>
        </w:rPr>
      </w:pPr>
      <w:r w:rsidRPr="00A26675">
        <w:rPr>
          <w:rFonts w:ascii="Trebuchet MS" w:eastAsia="Times New Roman" w:hAnsi="Trebuchet MS" w:cs="Times New Roman"/>
        </w:rPr>
        <w:tab/>
      </w:r>
    </w:p>
    <w:p w14:paraId="5A996E8E" w14:textId="57510D9A" w:rsidR="008C2E49" w:rsidRPr="00080C84" w:rsidRDefault="008C2E49" w:rsidP="008C2E49">
      <w:pPr>
        <w:jc w:val="both"/>
        <w:rPr>
          <w:rFonts w:ascii="Trebuchet MS" w:hAnsi="Trebuchet MS"/>
        </w:rPr>
      </w:pPr>
      <w:r w:rsidRPr="00080C84">
        <w:rPr>
          <w:rFonts w:ascii="Trebuchet MS" w:hAnsi="Trebuchet MS"/>
          <w:b/>
        </w:rPr>
        <w:t xml:space="preserve">          </w:t>
      </w:r>
      <w:r w:rsidRPr="00080C84">
        <w:rPr>
          <w:rFonts w:ascii="Trebuchet MS" w:hAnsi="Trebuchet MS"/>
        </w:rPr>
        <w:t>(</w:t>
      </w:r>
      <w:r w:rsidR="004C2742" w:rsidRPr="00080C84">
        <w:rPr>
          <w:rFonts w:ascii="Trebuchet MS" w:hAnsi="Trebuchet MS"/>
        </w:rPr>
        <w:t>a</w:t>
      </w:r>
      <w:r w:rsidRPr="00080C84">
        <w:rPr>
          <w:rFonts w:ascii="Trebuchet MS" w:hAnsi="Trebuchet MS"/>
        </w:rPr>
        <w:t>) Condiții de rambursare a cheltuielilor</w:t>
      </w:r>
    </w:p>
    <w:p w14:paraId="6F75F71E" w14:textId="1CB3A7DC" w:rsidR="00E256FF" w:rsidRPr="00B01C98" w:rsidRDefault="00E256FF" w:rsidP="00E256FF">
      <w:pPr>
        <w:numPr>
          <w:ilvl w:val="0"/>
          <w:numId w:val="2"/>
        </w:numPr>
        <w:jc w:val="both"/>
        <w:rPr>
          <w:rFonts w:ascii="Trebuchet MS" w:hAnsi="Trebuchet MS"/>
        </w:rPr>
      </w:pPr>
      <w:r w:rsidRPr="00080C84">
        <w:rPr>
          <w:rFonts w:ascii="Trebuchet MS" w:hAnsi="Trebuchet MS"/>
        </w:rPr>
        <w:t xml:space="preserve">Beneficiarul are </w:t>
      </w:r>
      <w:proofErr w:type="spellStart"/>
      <w:r w:rsidRPr="00080C84">
        <w:rPr>
          <w:rFonts w:ascii="Trebuchet MS" w:hAnsi="Trebuchet MS"/>
        </w:rPr>
        <w:t>obligaţia</w:t>
      </w:r>
      <w:proofErr w:type="spellEnd"/>
      <w:r w:rsidRPr="00080C84">
        <w:rPr>
          <w:rFonts w:ascii="Trebuchet MS" w:hAnsi="Trebuchet MS"/>
        </w:rPr>
        <w:t xml:space="preserve"> de a depune la Autoritatea de Management pentru Programul Operațional Asistență Tehnică cereri de rambursare pentru cheltuielile efectuate utilizând sistemul informatic </w:t>
      </w:r>
      <w:r w:rsidR="00062C4C">
        <w:rPr>
          <w:rFonts w:ascii="Trebuchet MS" w:hAnsi="Trebuchet MS"/>
        </w:rPr>
        <w:t>MySMIS2014/</w:t>
      </w:r>
      <w:r w:rsidRPr="00080C84">
        <w:rPr>
          <w:rFonts w:ascii="Trebuchet MS" w:hAnsi="Trebuchet MS"/>
        </w:rPr>
        <w:t>MySMIS20</w:t>
      </w:r>
      <w:r w:rsidR="00056347" w:rsidRPr="00080C84">
        <w:rPr>
          <w:rFonts w:ascii="Trebuchet MS" w:hAnsi="Trebuchet MS"/>
        </w:rPr>
        <w:t>2</w:t>
      </w:r>
      <w:r w:rsidRPr="00080C84">
        <w:rPr>
          <w:rFonts w:ascii="Trebuchet MS" w:hAnsi="Trebuchet MS"/>
        </w:rPr>
        <w:t xml:space="preserve">1, </w:t>
      </w:r>
      <w:r w:rsidRPr="00B01C98">
        <w:rPr>
          <w:rFonts w:ascii="Trebuchet MS" w:hAnsi="Trebuchet MS"/>
        </w:rPr>
        <w:t xml:space="preserve">în termen de maximum 3 luni de la efectuarea acestora conform graficului de rambursare a cheltuielilor. </w:t>
      </w:r>
    </w:p>
    <w:p w14:paraId="1B963682" w14:textId="0E0E9768" w:rsidR="00E256FF" w:rsidRPr="00080C84" w:rsidRDefault="00E256FF" w:rsidP="00E256FF">
      <w:pPr>
        <w:numPr>
          <w:ilvl w:val="0"/>
          <w:numId w:val="2"/>
        </w:numPr>
        <w:jc w:val="both"/>
        <w:rPr>
          <w:rFonts w:ascii="Trebuchet MS" w:hAnsi="Trebuchet MS"/>
        </w:rPr>
      </w:pPr>
      <w:r w:rsidRPr="00B01C98">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080C84">
        <w:rPr>
          <w:rFonts w:ascii="Trebuchet MS" w:hAnsi="Trebuchet MS"/>
        </w:rPr>
        <w:t>contractului/</w:t>
      </w:r>
      <w:r w:rsidRPr="00080C84">
        <w:rPr>
          <w:rFonts w:ascii="Trebuchet MS" w:hAnsi="Trebuchet MS"/>
        </w:rPr>
        <w:t xml:space="preserve">deciziei de </w:t>
      </w:r>
      <w:proofErr w:type="spellStart"/>
      <w:r w:rsidRPr="00080C84">
        <w:rPr>
          <w:rFonts w:ascii="Trebuchet MS" w:hAnsi="Trebuchet MS"/>
        </w:rPr>
        <w:t>finanţare</w:t>
      </w:r>
      <w:proofErr w:type="spellEnd"/>
      <w:r w:rsidRPr="00080C84">
        <w:rPr>
          <w:rFonts w:ascii="Trebuchet MS" w:hAnsi="Trebuchet MS"/>
        </w:rPr>
        <w:t xml:space="preserve">, Autoritatea de Management pentru Programul Operațional Asistență Tehnică autorizează cheltuielile eligibile cuprinse în cererea de rambursare </w:t>
      </w:r>
      <w:proofErr w:type="spellStart"/>
      <w:r w:rsidRPr="00080C84">
        <w:rPr>
          <w:rFonts w:ascii="Trebuchet MS" w:hAnsi="Trebuchet MS"/>
        </w:rPr>
        <w:t>şi</w:t>
      </w:r>
      <w:proofErr w:type="spellEnd"/>
      <w:r w:rsidRPr="00080C84">
        <w:rPr>
          <w:rFonts w:ascii="Trebuchet MS" w:hAnsi="Trebuchet MS"/>
        </w:rPr>
        <w:t xml:space="preserve"> efectuează plata sumelor autorizate în termen de 3 zile lucrătoare de la momentul de la care Autoritatea de Management pentru Programul Operațional Asistență Tehnică dispune de resurse în conturile sale. După efectuarea </w:t>
      </w:r>
      <w:proofErr w:type="spellStart"/>
      <w:r w:rsidRPr="00080C84">
        <w:rPr>
          <w:rFonts w:ascii="Trebuchet MS" w:hAnsi="Trebuchet MS"/>
        </w:rPr>
        <w:t>plăţii</w:t>
      </w:r>
      <w:proofErr w:type="spellEnd"/>
      <w:r w:rsidRPr="00080C84">
        <w:rPr>
          <w:rFonts w:ascii="Trebuchet MS" w:hAnsi="Trebuchet MS"/>
        </w:rPr>
        <w:t xml:space="preserve">,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080C84">
        <w:rPr>
          <w:rFonts w:ascii="Trebuchet MS" w:hAnsi="Trebuchet MS"/>
        </w:rPr>
        <w:t>–</w:t>
      </w:r>
      <w:r w:rsidRPr="00080C84">
        <w:rPr>
          <w:rFonts w:ascii="Trebuchet MS" w:hAnsi="Trebuchet MS"/>
        </w:rPr>
        <w:t xml:space="preserve"> Normele metodologice de aplicare a prevederilor Ordonanței de Urgență a Guvernului nr. 1332021 privind gestionarea financiară a fondurilor europene pentru perioada de programare 2021-2027.</w:t>
      </w:r>
    </w:p>
    <w:p w14:paraId="6CB5CF66" w14:textId="77777777"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Pentru depunerea de către beneficiar a unor documente </w:t>
      </w:r>
      <w:proofErr w:type="spellStart"/>
      <w:r w:rsidRPr="006C291D">
        <w:rPr>
          <w:rFonts w:ascii="Trebuchet MS" w:hAnsi="Trebuchet MS"/>
        </w:rPr>
        <w:t>adiţionale</w:t>
      </w:r>
      <w:proofErr w:type="spellEnd"/>
      <w:r w:rsidRPr="006C291D">
        <w:rPr>
          <w:rFonts w:ascii="Trebuchet MS" w:hAnsi="Trebuchet MS"/>
        </w:rPr>
        <w:t xml:space="preserve"> sau clarificări solicitate de Autoritatea de Management pentru Programul Operațional Asistență Tehnică, termenul de 20 de zile lucrătoare prevăzut la alin. (2) poate fi întrerupt fără ca perioadele de întrerupere cumulate să </w:t>
      </w:r>
      <w:proofErr w:type="spellStart"/>
      <w:r w:rsidRPr="00505731">
        <w:rPr>
          <w:rFonts w:ascii="Trebuchet MS" w:hAnsi="Trebuchet MS"/>
        </w:rPr>
        <w:t>depăşească</w:t>
      </w:r>
      <w:proofErr w:type="spellEnd"/>
      <w:r w:rsidRPr="00505731">
        <w:rPr>
          <w:rFonts w:ascii="Trebuchet MS" w:hAnsi="Trebuchet MS"/>
        </w:rPr>
        <w:t xml:space="preserve"> 10 zile lucrătoare. </w:t>
      </w:r>
    </w:p>
    <w:p w14:paraId="28E60E6B" w14:textId="56AE6100"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505731">
        <w:rPr>
          <w:rFonts w:ascii="Trebuchet MS" w:hAnsi="Trebuchet MS"/>
        </w:rPr>
        <w:t>plăţii</w:t>
      </w:r>
      <w:proofErr w:type="spellEnd"/>
      <w:r w:rsidRPr="00505731">
        <w:rPr>
          <w:rFonts w:ascii="Trebuchet MS" w:hAnsi="Trebuchet MS"/>
        </w:rPr>
        <w:t xml:space="preserve"> finale, cu respectarea prevederilor art.74 alin.(1) lit. (b) din Regulamentul (UE) 1060/2021.</w:t>
      </w:r>
    </w:p>
    <w:p w14:paraId="1CC3E229"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Nedepunerea de către beneficiar a documentelor sau clarificărilor solicitate în termenul prevăzut în contractul/decizia de </w:t>
      </w:r>
      <w:proofErr w:type="spellStart"/>
      <w:r w:rsidRPr="006C291D">
        <w:rPr>
          <w:rFonts w:ascii="Trebuchet MS" w:hAnsi="Trebuchet MS"/>
        </w:rPr>
        <w:t>finanţare</w:t>
      </w:r>
      <w:proofErr w:type="spellEnd"/>
      <w:r w:rsidRPr="006C291D">
        <w:rPr>
          <w:rFonts w:ascii="Trebuchet MS" w:hAnsi="Trebuchet MS"/>
        </w:rPr>
        <w:t xml:space="preserve"> atrage respingerea </w:t>
      </w:r>
      <w:proofErr w:type="spellStart"/>
      <w:r w:rsidRPr="006C291D">
        <w:rPr>
          <w:rFonts w:ascii="Trebuchet MS" w:hAnsi="Trebuchet MS"/>
        </w:rPr>
        <w:t>parţială</w:t>
      </w:r>
      <w:proofErr w:type="spellEnd"/>
      <w:r w:rsidRPr="006C291D">
        <w:rPr>
          <w:rFonts w:ascii="Trebuchet MS" w:hAnsi="Trebuchet MS"/>
        </w:rPr>
        <w:t xml:space="preserve">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Sumele reprezentând </w:t>
      </w:r>
      <w:proofErr w:type="spellStart"/>
      <w:r w:rsidRPr="006C291D">
        <w:rPr>
          <w:rFonts w:ascii="Trebuchet MS" w:hAnsi="Trebuchet MS"/>
        </w:rPr>
        <w:t>prefinanţare</w:t>
      </w:r>
      <w:proofErr w:type="spellEnd"/>
      <w:r w:rsidRPr="006C291D">
        <w:rPr>
          <w:rFonts w:ascii="Trebuchet MS" w:hAnsi="Trebuchet MS"/>
        </w:rPr>
        <w:t xml:space="preserve"> </w:t>
      </w:r>
      <w:proofErr w:type="spellStart"/>
      <w:r w:rsidRPr="006C291D">
        <w:rPr>
          <w:rFonts w:ascii="Trebuchet MS" w:hAnsi="Trebuchet MS"/>
        </w:rPr>
        <w:t>şi</w:t>
      </w:r>
      <w:proofErr w:type="spellEnd"/>
      <w:r w:rsidRPr="006C291D">
        <w:rPr>
          <w:rFonts w:ascii="Trebuchet MS" w:hAnsi="Trebuchet MS"/>
        </w:rPr>
        <w:t xml:space="preserve"> rambursarea cheltuielilor eligibile efectuate se gestionează de către beneficiar, care are calitatea de </w:t>
      </w:r>
      <w:proofErr w:type="spellStart"/>
      <w:r w:rsidRPr="006C291D">
        <w:rPr>
          <w:rFonts w:ascii="Trebuchet MS" w:hAnsi="Trebuchet MS"/>
        </w:rPr>
        <w:t>instituţie</w:t>
      </w:r>
      <w:proofErr w:type="spellEnd"/>
      <w:r w:rsidRPr="006C291D">
        <w:rPr>
          <w:rFonts w:ascii="Trebuchet MS" w:hAnsi="Trebuchet MS"/>
        </w:rPr>
        <w:t xml:space="preserve"> publică, prin conturi de venituri bugetare ale bugetelor din care acesta este </w:t>
      </w:r>
      <w:proofErr w:type="spellStart"/>
      <w:r w:rsidRPr="006C291D">
        <w:rPr>
          <w:rFonts w:ascii="Trebuchet MS" w:hAnsi="Trebuchet MS"/>
        </w:rPr>
        <w:t>finanţat</w:t>
      </w:r>
      <w:proofErr w:type="spellEnd"/>
      <w:r w:rsidRPr="006C291D">
        <w:rPr>
          <w:rFonts w:ascii="Trebuchet MS" w:hAnsi="Trebuchet MS"/>
        </w:rPr>
        <w:t xml:space="preserve">, deschise la solicitarea acestuia, la </w:t>
      </w:r>
      <w:proofErr w:type="spellStart"/>
      <w:r w:rsidRPr="006C291D">
        <w:rPr>
          <w:rFonts w:ascii="Trebuchet MS" w:hAnsi="Trebuchet MS"/>
        </w:rPr>
        <w:t>unităţile</w:t>
      </w:r>
      <w:proofErr w:type="spellEnd"/>
      <w:r w:rsidRPr="006C291D">
        <w:rPr>
          <w:rFonts w:ascii="Trebuchet MS" w:hAnsi="Trebuchet MS"/>
        </w:rPr>
        <w:t xml:space="preserve"> Trezoreriei Statului, pe codurile de identificare fiscală al </w:t>
      </w:r>
      <w:proofErr w:type="spellStart"/>
      <w:r w:rsidRPr="006C291D">
        <w:rPr>
          <w:rFonts w:ascii="Trebuchet MS" w:hAnsi="Trebuchet MS"/>
        </w:rPr>
        <w:t>instituţiei</w:t>
      </w:r>
      <w:proofErr w:type="spellEnd"/>
      <w:r w:rsidRPr="006C291D">
        <w:rPr>
          <w:rFonts w:ascii="Trebuchet MS" w:hAnsi="Trebuchet MS"/>
        </w:rPr>
        <w:t xml:space="preserve"> publice respective. În cazul beneficiarului care are calitatea de </w:t>
      </w:r>
      <w:proofErr w:type="spellStart"/>
      <w:r w:rsidRPr="006C291D">
        <w:rPr>
          <w:rFonts w:ascii="Trebuchet MS" w:hAnsi="Trebuchet MS"/>
        </w:rPr>
        <w:t>instituţie</w:t>
      </w:r>
      <w:proofErr w:type="spellEnd"/>
      <w:r w:rsidRPr="006C291D">
        <w:rPr>
          <w:rFonts w:ascii="Trebuchet MS" w:hAnsi="Trebuchet MS"/>
        </w:rPr>
        <w:t xml:space="preserve"> publică </w:t>
      </w:r>
      <w:proofErr w:type="spellStart"/>
      <w:r w:rsidRPr="006C291D">
        <w:rPr>
          <w:rFonts w:ascii="Trebuchet MS" w:hAnsi="Trebuchet MS"/>
        </w:rPr>
        <w:t>finanţată</w:t>
      </w:r>
      <w:proofErr w:type="spellEnd"/>
      <w:r w:rsidRPr="006C291D">
        <w:rPr>
          <w:rFonts w:ascii="Trebuchet MS" w:hAnsi="Trebuchet MS"/>
        </w:rPr>
        <w:t xml:space="preserve"> </w:t>
      </w:r>
      <w:r w:rsidRPr="006C291D">
        <w:rPr>
          <w:rFonts w:ascii="Trebuchet MS" w:hAnsi="Trebuchet MS"/>
        </w:rPr>
        <w:lastRenderedPageBreak/>
        <w:t xml:space="preserve">integral din bugetele ordonatorilor de credite ai bugetului local, sumele se încasează în conturile de venituri bugetare codificate cu codul de identificare fiscală ale ordonatorului de credite al bugetului local în care au fost aprobate sumele aferente </w:t>
      </w:r>
      <w:proofErr w:type="spellStart"/>
      <w:r w:rsidRPr="006C291D">
        <w:rPr>
          <w:rFonts w:ascii="Trebuchet MS" w:hAnsi="Trebuchet MS"/>
        </w:rPr>
        <w:t>finanţării</w:t>
      </w:r>
      <w:proofErr w:type="spellEnd"/>
      <w:r w:rsidRPr="006C291D">
        <w:rPr>
          <w:rFonts w:ascii="Trebuchet MS" w:hAnsi="Trebuchet MS"/>
        </w:rPr>
        <w:t xml:space="preserve"> valorii totale a proiectului.</w:t>
      </w:r>
    </w:p>
    <w:p w14:paraId="0F50B0B0" w14:textId="333B647C" w:rsidR="00E256FF" w:rsidRPr="006C291D" w:rsidRDefault="00E256FF" w:rsidP="00E256FF">
      <w:pPr>
        <w:numPr>
          <w:ilvl w:val="0"/>
          <w:numId w:val="2"/>
        </w:numPr>
        <w:jc w:val="both"/>
        <w:rPr>
          <w:rFonts w:ascii="Trebuchet MS" w:hAnsi="Trebuchet MS"/>
        </w:rPr>
      </w:pPr>
      <w:r w:rsidRPr="006C291D">
        <w:rPr>
          <w:rFonts w:ascii="Trebuchet MS" w:hAnsi="Trebuchet MS"/>
        </w:rPr>
        <w:t>În cazul beneficiarului, altul decât cel prevăzut la alin. (</w:t>
      </w:r>
      <w:r w:rsidR="00B000DC">
        <w:rPr>
          <w:rFonts w:ascii="Trebuchet MS" w:hAnsi="Trebuchet MS"/>
        </w:rPr>
        <w:t>6</w:t>
      </w:r>
      <w:r w:rsidRPr="006C291D">
        <w:rPr>
          <w:rFonts w:ascii="Trebuchet MS" w:hAnsi="Trebuchet MS"/>
        </w:rPr>
        <w:t xml:space="preserve">), sumele reprezentând rambursare de cheltuieli eligibile efectuate în scopul implementării proiectului se încasează în contul de </w:t>
      </w:r>
      <w:proofErr w:type="spellStart"/>
      <w:r w:rsidRPr="006C291D">
        <w:rPr>
          <w:rFonts w:ascii="Trebuchet MS" w:hAnsi="Trebuchet MS"/>
        </w:rPr>
        <w:t>disponibilităţi</w:t>
      </w:r>
      <w:proofErr w:type="spellEnd"/>
      <w:r w:rsidRPr="006C291D">
        <w:rPr>
          <w:rFonts w:ascii="Trebuchet MS" w:hAnsi="Trebuchet MS"/>
        </w:rPr>
        <w:t xml:space="preserve"> deschis la solicitarea acestuia.</w:t>
      </w:r>
    </w:p>
    <w:p w14:paraId="2596FA20" w14:textId="088AC06B" w:rsidR="00E256FF" w:rsidRPr="006C291D" w:rsidRDefault="00E256FF" w:rsidP="00E256FF">
      <w:pPr>
        <w:numPr>
          <w:ilvl w:val="0"/>
          <w:numId w:val="2"/>
        </w:numPr>
        <w:jc w:val="both"/>
        <w:rPr>
          <w:rFonts w:ascii="Trebuchet MS" w:hAnsi="Trebuchet MS"/>
        </w:rPr>
      </w:pPr>
      <w:r w:rsidRPr="006C291D">
        <w:rPr>
          <w:rFonts w:ascii="Trebuchet MS" w:hAnsi="Trebuchet MS"/>
        </w:rPr>
        <w:t>Beneficiarul prevăzut la alin. (</w:t>
      </w:r>
      <w:r w:rsidR="00B000DC">
        <w:rPr>
          <w:rFonts w:ascii="Trebuchet MS" w:hAnsi="Trebuchet MS"/>
        </w:rPr>
        <w:t>7</w:t>
      </w:r>
      <w:r w:rsidRPr="006C291D">
        <w:rPr>
          <w:rFonts w:ascii="Trebuchet MS" w:hAnsi="Trebuchet MS"/>
        </w:rPr>
        <w:t xml:space="preserve">) poate opta pentru deschiderea conturilor de </w:t>
      </w:r>
      <w:proofErr w:type="spellStart"/>
      <w:r w:rsidRPr="006C291D">
        <w:rPr>
          <w:rFonts w:ascii="Trebuchet MS" w:hAnsi="Trebuchet MS"/>
        </w:rPr>
        <w:t>disponibilităţi</w:t>
      </w:r>
      <w:proofErr w:type="spellEnd"/>
      <w:r w:rsidRPr="006C291D">
        <w:rPr>
          <w:rFonts w:ascii="Trebuchet MS" w:hAnsi="Trebuchet MS"/>
        </w:rPr>
        <w:t xml:space="preserve"> la </w:t>
      </w:r>
      <w:proofErr w:type="spellStart"/>
      <w:r w:rsidRPr="006C291D">
        <w:rPr>
          <w:rFonts w:ascii="Trebuchet MS" w:hAnsi="Trebuchet MS"/>
        </w:rPr>
        <w:t>unităţile</w:t>
      </w:r>
      <w:proofErr w:type="spellEnd"/>
      <w:r w:rsidRPr="006C291D">
        <w:rPr>
          <w:rFonts w:ascii="Trebuchet MS" w:hAnsi="Trebuchet MS"/>
        </w:rPr>
        <w:t xml:space="preserve"> Trezoreriei Statului sau la </w:t>
      </w:r>
      <w:proofErr w:type="spellStart"/>
      <w:r w:rsidRPr="006C291D">
        <w:rPr>
          <w:rFonts w:ascii="Trebuchet MS" w:hAnsi="Trebuchet MS"/>
        </w:rPr>
        <w:t>instituţii</w:t>
      </w:r>
      <w:proofErr w:type="spellEnd"/>
      <w:r w:rsidRPr="006C291D">
        <w:rPr>
          <w:rFonts w:ascii="Trebuchet MS" w:hAnsi="Trebuchet MS"/>
        </w:rPr>
        <w:t xml:space="preserve"> de credit.</w:t>
      </w:r>
    </w:p>
    <w:p w14:paraId="2C065B38" w14:textId="0E3A1353"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După autorizarea cheltuielilor de către Autoritatea de Management pentru Programul Operațional Asistență </w:t>
      </w:r>
      <w:r w:rsidRPr="00505731">
        <w:rPr>
          <w:rFonts w:ascii="Trebuchet MS" w:hAnsi="Trebuchet MS"/>
        </w:rPr>
        <w:t xml:space="preserve">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din fonduri europene cuvenit a fi rambursate beneficiarilor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de venituri ale bugetelor din care a fost </w:t>
      </w:r>
      <w:proofErr w:type="spellStart"/>
      <w:r w:rsidRPr="00505731">
        <w:rPr>
          <w:rFonts w:ascii="Trebuchet MS" w:hAnsi="Trebuchet MS"/>
        </w:rPr>
        <w:t>finanţat</w:t>
      </w:r>
      <w:proofErr w:type="spellEnd"/>
      <w:r w:rsidRPr="00505731">
        <w:rPr>
          <w:rFonts w:ascii="Trebuchet MS" w:hAnsi="Trebuchet MS"/>
        </w:rPr>
        <w:t xml:space="preserve"> proiectul respectiv.</w:t>
      </w:r>
    </w:p>
    <w:p w14:paraId="0AE632A9" w14:textId="2B5137EE"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După autorizarea cheltuielilor de către Autoritatea de Management pentru Programul Operațional Asistență 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cuvenit a fi rambursate altor beneficiari decât cei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indicate în contractul de </w:t>
      </w:r>
      <w:proofErr w:type="spellStart"/>
      <w:r w:rsidRPr="00505731">
        <w:rPr>
          <w:rFonts w:ascii="Trebuchet MS" w:hAnsi="Trebuchet MS"/>
        </w:rPr>
        <w:t>finanţare</w:t>
      </w:r>
      <w:proofErr w:type="spellEnd"/>
      <w:r w:rsidRPr="00505731">
        <w:rPr>
          <w:rFonts w:ascii="Trebuchet MS" w:hAnsi="Trebuchet MS"/>
        </w:rPr>
        <w:t xml:space="preserve">/decizia de finanțare/cererea de rambursare, deschise în sistemul Trezoreriei Statului sau la </w:t>
      </w:r>
      <w:proofErr w:type="spellStart"/>
      <w:r w:rsidRPr="00505731">
        <w:rPr>
          <w:rFonts w:ascii="Trebuchet MS" w:hAnsi="Trebuchet MS"/>
        </w:rPr>
        <w:t>instituţii</w:t>
      </w:r>
      <w:proofErr w:type="spellEnd"/>
      <w:r w:rsidRPr="00505731">
        <w:rPr>
          <w:rFonts w:ascii="Trebuchet MS" w:hAnsi="Trebuchet MS"/>
        </w:rPr>
        <w:t xml:space="preserve"> de credit, în </w:t>
      </w:r>
      <w:proofErr w:type="spellStart"/>
      <w:r w:rsidRPr="00505731">
        <w:rPr>
          <w:rFonts w:ascii="Trebuchet MS" w:hAnsi="Trebuchet MS"/>
        </w:rPr>
        <w:t>funcţie</w:t>
      </w:r>
      <w:proofErr w:type="spellEnd"/>
      <w:r w:rsidRPr="00505731">
        <w:rPr>
          <w:rFonts w:ascii="Trebuchet MS" w:hAnsi="Trebuchet MS"/>
        </w:rPr>
        <w:t xml:space="preserve"> de </w:t>
      </w:r>
      <w:proofErr w:type="spellStart"/>
      <w:r w:rsidRPr="00505731">
        <w:rPr>
          <w:rFonts w:ascii="Trebuchet MS" w:hAnsi="Trebuchet MS"/>
        </w:rPr>
        <w:t>opţiunea</w:t>
      </w:r>
      <w:proofErr w:type="spellEnd"/>
      <w:r w:rsidRPr="00505731">
        <w:rPr>
          <w:rFonts w:ascii="Trebuchet MS" w:hAnsi="Trebuchet MS"/>
        </w:rPr>
        <w:t xml:space="preserve"> acestora.</w:t>
      </w:r>
    </w:p>
    <w:p w14:paraId="3C324387" w14:textId="6AC0B8FD" w:rsidR="00E256FF" w:rsidRPr="00505731" w:rsidRDefault="00E256FF" w:rsidP="00E256FF">
      <w:pPr>
        <w:numPr>
          <w:ilvl w:val="0"/>
          <w:numId w:val="2"/>
        </w:numPr>
        <w:jc w:val="both"/>
        <w:rPr>
          <w:rFonts w:ascii="Trebuchet MS" w:hAnsi="Trebuchet MS"/>
        </w:rPr>
      </w:pPr>
      <w:r w:rsidRPr="00777533">
        <w:rPr>
          <w:rFonts w:ascii="Trebuchet MS" w:hAnsi="Trebuchet MS"/>
        </w:rPr>
        <w:t xml:space="preserve">Conturile de </w:t>
      </w:r>
      <w:r w:rsidRPr="00505731">
        <w:rPr>
          <w:rFonts w:ascii="Trebuchet MS" w:hAnsi="Trebuchet MS"/>
        </w:rPr>
        <w:t xml:space="preserve">venituri bugetare care se deschid la </w:t>
      </w:r>
      <w:proofErr w:type="spellStart"/>
      <w:r w:rsidRPr="00505731">
        <w:rPr>
          <w:rFonts w:ascii="Trebuchet MS" w:hAnsi="Trebuchet MS"/>
        </w:rPr>
        <w:t>unităţile</w:t>
      </w:r>
      <w:proofErr w:type="spellEnd"/>
      <w:r w:rsidRPr="00505731">
        <w:rPr>
          <w:rFonts w:ascii="Trebuchet MS" w:hAnsi="Trebuchet MS"/>
        </w:rPr>
        <w:t xml:space="preserve"> Trezoreriei Statului pe numele beneficiarului, în calitate de </w:t>
      </w:r>
      <w:proofErr w:type="spellStart"/>
      <w:r w:rsidRPr="00505731">
        <w:rPr>
          <w:rFonts w:ascii="Trebuchet MS" w:hAnsi="Trebuchet MS"/>
        </w:rPr>
        <w:t>instituţii</w:t>
      </w:r>
      <w:proofErr w:type="spellEnd"/>
      <w:r w:rsidRPr="00505731">
        <w:rPr>
          <w:rFonts w:ascii="Trebuchet MS" w:hAnsi="Trebuchet MS"/>
        </w:rPr>
        <w:t xml:space="preserve"> publice, în </w:t>
      </w:r>
      <w:proofErr w:type="spellStart"/>
      <w:r w:rsidRPr="00505731">
        <w:rPr>
          <w:rFonts w:ascii="Trebuchet MS" w:hAnsi="Trebuchet MS"/>
        </w:rPr>
        <w:t>funcţie</w:t>
      </w:r>
      <w:proofErr w:type="spellEnd"/>
      <w:r w:rsidRPr="00505731">
        <w:rPr>
          <w:rFonts w:ascii="Trebuchet MS" w:hAnsi="Trebuchet MS"/>
        </w:rPr>
        <w:t xml:space="preserve"> de bugetul prin care se </w:t>
      </w:r>
      <w:proofErr w:type="spellStart"/>
      <w:r w:rsidRPr="00505731">
        <w:rPr>
          <w:rFonts w:ascii="Trebuchet MS" w:hAnsi="Trebuchet MS"/>
        </w:rPr>
        <w:t>finanţează</w:t>
      </w:r>
      <w:proofErr w:type="spellEnd"/>
      <w:r w:rsidRPr="00505731">
        <w:rPr>
          <w:rFonts w:ascii="Trebuchet MS" w:hAnsi="Trebuchet MS"/>
        </w:rPr>
        <w:t xml:space="preserve"> proiectul, inclusiv pe numele ordonatorilor principali de credite </w:t>
      </w:r>
      <w:proofErr w:type="spellStart"/>
      <w:r w:rsidRPr="00505731">
        <w:rPr>
          <w:rFonts w:ascii="Trebuchet MS" w:hAnsi="Trebuchet MS"/>
        </w:rPr>
        <w:t>prevăzuţi</w:t>
      </w:r>
      <w:proofErr w:type="spellEnd"/>
      <w:r w:rsidRPr="00505731">
        <w:rPr>
          <w:rFonts w:ascii="Trebuchet MS" w:hAnsi="Trebuchet MS"/>
        </w:rPr>
        <w:t xml:space="preserve">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505731">
        <w:rPr>
          <w:rFonts w:ascii="Trebuchet MS" w:hAnsi="Trebuchet MS"/>
        </w:rPr>
        <w:t>–</w:t>
      </w:r>
      <w:r w:rsidRPr="00505731">
        <w:rPr>
          <w:rFonts w:ascii="Trebuchet MS" w:hAnsi="Trebuchet MS"/>
        </w:rPr>
        <w:t xml:space="preserve"> Normele metodologice de aplicare a prevederilor </w:t>
      </w:r>
      <w:proofErr w:type="spellStart"/>
      <w:r w:rsidRPr="00505731">
        <w:rPr>
          <w:rFonts w:ascii="Trebuchet MS" w:hAnsi="Trebuchet MS"/>
        </w:rPr>
        <w:t>Ordonanţei</w:t>
      </w:r>
      <w:proofErr w:type="spellEnd"/>
      <w:r w:rsidRPr="00505731">
        <w:rPr>
          <w:rFonts w:ascii="Trebuchet MS" w:hAnsi="Trebuchet MS"/>
        </w:rPr>
        <w:t xml:space="preserve"> de </w:t>
      </w:r>
      <w:proofErr w:type="spellStart"/>
      <w:r w:rsidRPr="00505731">
        <w:rPr>
          <w:rFonts w:ascii="Trebuchet MS" w:hAnsi="Trebuchet MS"/>
        </w:rPr>
        <w:t>urgenţă</w:t>
      </w:r>
      <w:proofErr w:type="spellEnd"/>
      <w:r w:rsidRPr="00505731">
        <w:rPr>
          <w:rFonts w:ascii="Trebuchet MS" w:hAnsi="Trebuchet MS"/>
        </w:rPr>
        <w:t xml:space="preserve"> a Guvernului nr. 133/2021 privind gestionarea financiară a fondurilor europene pentru perioada de programare 2021-2027.</w:t>
      </w:r>
    </w:p>
    <w:p w14:paraId="6F556C7B"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Transferul fondurilor se va efectua în lei în următoarele conturi:</w:t>
      </w:r>
    </w:p>
    <w:p w14:paraId="3B2F8DBD" w14:textId="77777777" w:rsidR="00E256FF" w:rsidRPr="00777533" w:rsidRDefault="00E256FF" w:rsidP="00E256FF">
      <w:pPr>
        <w:spacing w:after="0"/>
        <w:ind w:left="708"/>
        <w:jc w:val="both"/>
        <w:rPr>
          <w:rFonts w:ascii="Trebuchet MS" w:hAnsi="Trebuchet MS"/>
        </w:rPr>
      </w:pPr>
      <w:r w:rsidRPr="00777533">
        <w:rPr>
          <w:rFonts w:ascii="Trebuchet MS" w:hAnsi="Trebuchet MS"/>
        </w:rPr>
        <w:t>Cont pentru cerere de rambursare</w:t>
      </w:r>
    </w:p>
    <w:p w14:paraId="2A5D6A99" w14:textId="77777777" w:rsidR="00E256FF" w:rsidRPr="00777533" w:rsidRDefault="00E256FF" w:rsidP="00E256FF">
      <w:pPr>
        <w:spacing w:after="0"/>
        <w:ind w:left="708"/>
        <w:jc w:val="both"/>
        <w:rPr>
          <w:rFonts w:ascii="Trebuchet MS" w:hAnsi="Trebuchet MS"/>
        </w:rPr>
      </w:pPr>
      <w:r w:rsidRPr="00777533">
        <w:rPr>
          <w:rFonts w:ascii="Trebuchet MS" w:hAnsi="Trebuchet MS"/>
        </w:rPr>
        <w:t>cod IBAN:</w:t>
      </w:r>
      <w:r w:rsidRPr="00777533">
        <w:rPr>
          <w:rFonts w:ascii="Trebuchet MS" w:hAnsi="Trebuchet MS"/>
        </w:rPr>
        <w:tab/>
        <w:t xml:space="preserve"> ……………………</w:t>
      </w:r>
      <w:r w:rsidRPr="00777533">
        <w:rPr>
          <w:rFonts w:ascii="Trebuchet MS" w:hAnsi="Trebuchet MS"/>
        </w:rPr>
        <w:tab/>
      </w:r>
      <w:r w:rsidRPr="00777533">
        <w:rPr>
          <w:rFonts w:ascii="Trebuchet MS" w:hAnsi="Trebuchet MS"/>
        </w:rPr>
        <w:tab/>
      </w:r>
      <w:r w:rsidRPr="00777533">
        <w:rPr>
          <w:rFonts w:ascii="Trebuchet MS" w:hAnsi="Trebuchet MS"/>
        </w:rPr>
        <w:tab/>
      </w:r>
      <w:r w:rsidRPr="00777533">
        <w:rPr>
          <w:rFonts w:ascii="Trebuchet MS" w:hAnsi="Trebuchet MS"/>
        </w:rPr>
        <w:tab/>
      </w:r>
    </w:p>
    <w:p w14:paraId="5CCF2860" w14:textId="77777777" w:rsidR="00E256FF" w:rsidRPr="00777533" w:rsidRDefault="00E256FF" w:rsidP="00E256FF">
      <w:pPr>
        <w:spacing w:after="0"/>
        <w:ind w:left="708"/>
        <w:jc w:val="both"/>
        <w:rPr>
          <w:rFonts w:ascii="Trebuchet MS" w:hAnsi="Trebuchet MS"/>
        </w:rPr>
      </w:pPr>
      <w:r w:rsidRPr="00777533">
        <w:rPr>
          <w:rFonts w:ascii="Trebuchet MS" w:hAnsi="Trebuchet MS"/>
        </w:rPr>
        <w:t>Titular cont: ………………………….</w:t>
      </w:r>
    </w:p>
    <w:p w14:paraId="124CDEF1" w14:textId="77777777" w:rsidR="00E256FF" w:rsidRPr="00777533" w:rsidRDefault="00E256FF" w:rsidP="00E256FF">
      <w:pPr>
        <w:spacing w:after="0"/>
        <w:ind w:left="708"/>
        <w:jc w:val="both"/>
        <w:rPr>
          <w:rFonts w:ascii="Trebuchet MS" w:hAnsi="Trebuchet MS"/>
        </w:rPr>
      </w:pPr>
      <w:r w:rsidRPr="00777533">
        <w:rPr>
          <w:rFonts w:ascii="Trebuchet MS" w:hAnsi="Trebuchet MS"/>
        </w:rPr>
        <w:t>Denumire/adresa Trezoreriei/Băncii Comerciale: ……………………………</w:t>
      </w:r>
    </w:p>
    <w:p w14:paraId="2A1184E4" w14:textId="2CB879E1" w:rsidR="00E256FF" w:rsidRPr="00777533" w:rsidRDefault="00E256FF" w:rsidP="00E256FF">
      <w:pPr>
        <w:numPr>
          <w:ilvl w:val="0"/>
          <w:numId w:val="2"/>
        </w:numPr>
        <w:jc w:val="both"/>
        <w:rPr>
          <w:rFonts w:ascii="Trebuchet MS" w:hAnsi="Trebuchet MS"/>
        </w:rPr>
      </w:pPr>
      <w:r w:rsidRPr="00777533">
        <w:rPr>
          <w:rFonts w:ascii="Trebuchet MS" w:hAnsi="Trebuchet MS"/>
        </w:rPr>
        <w:t>Data de la care cheltuielile efectuate de Beneficiar pot fi solicitate spre rambursare este data intrării în vigoare a prezentei Decizii</w:t>
      </w:r>
      <w:r w:rsidR="00056347" w:rsidRPr="00777533">
        <w:rPr>
          <w:rFonts w:ascii="Trebuchet MS" w:hAnsi="Trebuchet MS"/>
        </w:rPr>
        <w:t>/prezentului Contract</w:t>
      </w:r>
      <w:r w:rsidRPr="00777533">
        <w:rPr>
          <w:rFonts w:ascii="Trebuchet MS" w:hAnsi="Trebuchet MS"/>
        </w:rPr>
        <w:t>. Cheltuielile efectuate înainte de data intrării în vigoare a prezentei decizii</w:t>
      </w:r>
      <w:r w:rsidR="00056347" w:rsidRPr="00777533">
        <w:rPr>
          <w:rFonts w:ascii="Trebuchet MS" w:hAnsi="Trebuchet MS"/>
        </w:rPr>
        <w:t>/prezentului contract</w:t>
      </w:r>
      <w:r w:rsidRPr="00777533">
        <w:rPr>
          <w:rFonts w:ascii="Trebuchet MS" w:hAnsi="Trebuchet MS"/>
        </w:rPr>
        <w:t xml:space="preserve">, însă nu mai </w:t>
      </w:r>
      <w:r w:rsidRPr="00777533">
        <w:rPr>
          <w:rFonts w:ascii="Trebuchet MS" w:hAnsi="Trebuchet MS"/>
        </w:rPr>
        <w:lastRenderedPageBreak/>
        <w:t xml:space="preserve">devreme de data prevăzută la art. 2 alin. (2) al </w:t>
      </w:r>
      <w:proofErr w:type="spellStart"/>
      <w:r w:rsidRPr="00777533">
        <w:rPr>
          <w:rFonts w:ascii="Trebuchet MS" w:hAnsi="Trebuchet MS"/>
        </w:rPr>
        <w:t>Condiţiilor</w:t>
      </w:r>
      <w:proofErr w:type="spellEnd"/>
      <w:r w:rsidRPr="00777533">
        <w:rPr>
          <w:rFonts w:ascii="Trebuchet MS" w:hAnsi="Trebuchet MS"/>
        </w:rPr>
        <w:t xml:space="preserve"> generale din Decizia</w:t>
      </w:r>
      <w:r w:rsidR="00056347" w:rsidRPr="00777533">
        <w:rPr>
          <w:rFonts w:ascii="Trebuchet MS" w:hAnsi="Trebuchet MS"/>
        </w:rPr>
        <w:t>/Contractul</w:t>
      </w:r>
      <w:r w:rsidRPr="00777533">
        <w:rPr>
          <w:rFonts w:ascii="Trebuchet MS" w:hAnsi="Trebuchet MS"/>
        </w:rPr>
        <w:t xml:space="preserve"> de Finanțare, sunt considerate eligibile dacă sunt efectuate în cadrul Proiectului </w:t>
      </w:r>
      <w:proofErr w:type="spellStart"/>
      <w:r w:rsidRPr="00777533">
        <w:rPr>
          <w:rFonts w:ascii="Trebuchet MS" w:hAnsi="Trebuchet MS"/>
        </w:rPr>
        <w:t>şi</w:t>
      </w:r>
      <w:proofErr w:type="spellEnd"/>
      <w:r w:rsidRPr="00777533">
        <w:rPr>
          <w:rFonts w:ascii="Trebuchet MS" w:hAnsi="Trebuchet MS"/>
        </w:rPr>
        <w:t xml:space="preserve"> respectă regulile </w:t>
      </w:r>
      <w:proofErr w:type="spellStart"/>
      <w:r w:rsidRPr="00777533">
        <w:rPr>
          <w:rFonts w:ascii="Trebuchet MS" w:hAnsi="Trebuchet MS"/>
        </w:rPr>
        <w:t>naţionale</w:t>
      </w:r>
      <w:proofErr w:type="spellEnd"/>
      <w:r w:rsidRPr="00777533">
        <w:rPr>
          <w:rFonts w:ascii="Trebuchet MS" w:hAnsi="Trebuchet MS"/>
        </w:rPr>
        <w:t xml:space="preserve"> </w:t>
      </w:r>
      <w:proofErr w:type="spellStart"/>
      <w:r w:rsidRPr="00777533">
        <w:rPr>
          <w:rFonts w:ascii="Trebuchet MS" w:hAnsi="Trebuchet MS"/>
        </w:rPr>
        <w:t>şi</w:t>
      </w:r>
      <w:proofErr w:type="spellEnd"/>
      <w:r w:rsidRPr="00777533">
        <w:rPr>
          <w:rFonts w:ascii="Trebuchet MS" w:hAnsi="Trebuchet MS"/>
        </w:rPr>
        <w:t xml:space="preserve"> europene de eligibilitate, conform reglementărilor în vigoare.</w:t>
      </w:r>
    </w:p>
    <w:p w14:paraId="7D23E149"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Cererile de rambursare transmise de Beneficiar conțin doar cheltuieli plătite de Beneficiar. Data </w:t>
      </w:r>
      <w:proofErr w:type="spellStart"/>
      <w:r w:rsidRPr="00777533">
        <w:rPr>
          <w:rFonts w:ascii="Trebuchet MS" w:hAnsi="Trebuchet MS"/>
        </w:rPr>
        <w:t>plăţii</w:t>
      </w:r>
      <w:proofErr w:type="spellEnd"/>
      <w:r w:rsidRPr="00777533">
        <w:rPr>
          <w:rFonts w:ascii="Trebuchet MS" w:hAnsi="Trebuchet MS"/>
        </w:rPr>
        <w:t xml:space="preserve"> se consideră data debitării contului bancar al Beneficiarului.</w:t>
      </w:r>
    </w:p>
    <w:p w14:paraId="6486B22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Fiecare cerere de rambursare transmisă de Beneficiar trebuie să reflecte separat pentru fiecare an calendaristic cheltuielile efectuate.</w:t>
      </w:r>
    </w:p>
    <w:p w14:paraId="1E6CFC67" w14:textId="77777777" w:rsidR="00E256FF" w:rsidRPr="00777533" w:rsidRDefault="00E256FF" w:rsidP="00E256FF">
      <w:pPr>
        <w:numPr>
          <w:ilvl w:val="0"/>
          <w:numId w:val="2"/>
        </w:numPr>
        <w:tabs>
          <w:tab w:val="num" w:pos="567"/>
        </w:tabs>
        <w:spacing w:after="0"/>
        <w:ind w:left="357" w:hanging="357"/>
        <w:jc w:val="both"/>
        <w:rPr>
          <w:rFonts w:ascii="Trebuchet MS" w:hAnsi="Trebuchet MS"/>
        </w:rPr>
      </w:pPr>
      <w:r w:rsidRPr="00777533">
        <w:rPr>
          <w:rFonts w:ascii="Trebuchet MS" w:hAnsi="Trebuchet MS"/>
        </w:rPr>
        <w:t xml:space="preserve">Beneficiarul are </w:t>
      </w:r>
      <w:proofErr w:type="spellStart"/>
      <w:r w:rsidRPr="00777533">
        <w:rPr>
          <w:rFonts w:ascii="Trebuchet MS" w:hAnsi="Trebuchet MS"/>
        </w:rPr>
        <w:t>obligaţia</w:t>
      </w:r>
      <w:proofErr w:type="spellEnd"/>
      <w:r w:rsidRPr="00777533">
        <w:rPr>
          <w:rFonts w:ascii="Trebuchet MS" w:hAnsi="Trebuchet MS"/>
        </w:rPr>
        <w:t xml:space="preserve"> de a transmite raportul de progres trimestrial.</w:t>
      </w:r>
    </w:p>
    <w:p w14:paraId="561BAF6B" w14:textId="77777777" w:rsidR="00E256FF" w:rsidRPr="00777533" w:rsidRDefault="00E256FF" w:rsidP="00E256FF">
      <w:pPr>
        <w:numPr>
          <w:ilvl w:val="0"/>
          <w:numId w:val="2"/>
        </w:numPr>
        <w:spacing w:after="0"/>
        <w:ind w:left="357" w:hanging="357"/>
        <w:jc w:val="both"/>
        <w:rPr>
          <w:rFonts w:ascii="Trebuchet MS" w:hAnsi="Trebuchet MS"/>
        </w:rPr>
      </w:pPr>
      <w:r w:rsidRPr="00777533">
        <w:rPr>
          <w:rFonts w:ascii="Trebuchet MS" w:hAnsi="Trebuchet MS"/>
        </w:rPr>
        <w:t xml:space="preserve">Beneficiarul proiectului are obligația să </w:t>
      </w:r>
      <w:proofErr w:type="spellStart"/>
      <w:r w:rsidRPr="00777533">
        <w:rPr>
          <w:rFonts w:ascii="Trebuchet MS" w:hAnsi="Trebuchet MS"/>
        </w:rPr>
        <w:t>ţină</w:t>
      </w:r>
      <w:proofErr w:type="spellEnd"/>
      <w:r w:rsidRPr="00777533">
        <w:rPr>
          <w:rFonts w:ascii="Trebuchet MS" w:hAnsi="Trebuchet MS"/>
        </w:rPr>
        <w:t xml:space="preserve"> o </w:t>
      </w:r>
      <w:proofErr w:type="spellStart"/>
      <w:r w:rsidRPr="00777533">
        <w:rPr>
          <w:rFonts w:ascii="Trebuchet MS" w:hAnsi="Trebuchet MS"/>
        </w:rPr>
        <w:t>evidenţă</w:t>
      </w:r>
      <w:proofErr w:type="spellEnd"/>
      <w:r w:rsidRPr="00777533">
        <w:rPr>
          <w:rFonts w:ascii="Trebuchet MS" w:hAnsi="Trebuchet MS"/>
        </w:rPr>
        <w:t xml:space="preserve"> contabilă distinctă pentru proiect, folosind conturi analitice dedicate. </w:t>
      </w:r>
    </w:p>
    <w:p w14:paraId="7F2577F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Beneficiarul </w:t>
      </w:r>
      <w:proofErr w:type="spellStart"/>
      <w:r w:rsidRPr="00777533">
        <w:rPr>
          <w:rFonts w:ascii="Trebuchet MS" w:hAnsi="Trebuchet MS"/>
        </w:rPr>
        <w:t>instituţie</w:t>
      </w:r>
      <w:proofErr w:type="spellEnd"/>
      <w:r w:rsidRPr="00777533">
        <w:rPr>
          <w:rFonts w:ascii="Trebuchet MS" w:hAnsi="Trebuchet MS"/>
        </w:rPr>
        <w:t xml:space="preserve"> publică </w:t>
      </w:r>
      <w:proofErr w:type="spellStart"/>
      <w:r w:rsidRPr="00777533">
        <w:rPr>
          <w:rFonts w:ascii="Trebuchet MS" w:hAnsi="Trebuchet MS"/>
        </w:rPr>
        <w:t>finanţată</w:t>
      </w:r>
      <w:proofErr w:type="spellEnd"/>
      <w:r w:rsidRPr="00777533">
        <w:rPr>
          <w:rFonts w:ascii="Trebuchet MS" w:hAnsi="Trebuchet MS"/>
        </w:rPr>
        <w:t xml:space="preserve"> integral din bugetul de stat care implementează proiectul, înregistrează în conturi în afara </w:t>
      </w:r>
      <w:proofErr w:type="spellStart"/>
      <w:r w:rsidRPr="00777533">
        <w:rPr>
          <w:rFonts w:ascii="Trebuchet MS" w:hAnsi="Trebuchet MS"/>
        </w:rPr>
        <w:t>bilanţului</w:t>
      </w:r>
      <w:proofErr w:type="spellEnd"/>
      <w:r w:rsidRPr="00777533">
        <w:rPr>
          <w:rFonts w:ascii="Trebuchet MS" w:hAnsi="Trebuchet MS"/>
        </w:rPr>
        <w:t xml:space="preserve"> rambursările de cheltuieli aferente fondurilor europene, pe baza notificărilor primite de la Autoritatea de Management pentru Programul Operațional Asistență Tehnică conform alin. (2).</w:t>
      </w:r>
    </w:p>
    <w:p w14:paraId="5B77D4E8" w14:textId="75E320B6" w:rsidR="00E256FF" w:rsidRPr="00C43113" w:rsidRDefault="00E256FF" w:rsidP="00E256FF">
      <w:pPr>
        <w:numPr>
          <w:ilvl w:val="0"/>
          <w:numId w:val="2"/>
        </w:numPr>
        <w:jc w:val="both"/>
        <w:rPr>
          <w:rFonts w:ascii="Trebuchet MS" w:hAnsi="Trebuchet MS"/>
        </w:rPr>
      </w:pPr>
      <w:r w:rsidRPr="00777533">
        <w:rPr>
          <w:rFonts w:ascii="Trebuchet MS" w:hAnsi="Trebuchet MS"/>
        </w:rPr>
        <w:t xml:space="preserve">În vederea efectuării reconcilierii contabile dintre conturile contabile ale </w:t>
      </w:r>
      <w:proofErr w:type="spellStart"/>
      <w:r w:rsidRPr="00777533">
        <w:rPr>
          <w:rFonts w:ascii="Trebuchet MS" w:hAnsi="Trebuchet MS"/>
        </w:rPr>
        <w:t>Autoritatății</w:t>
      </w:r>
      <w:proofErr w:type="spellEnd"/>
      <w:r w:rsidRPr="00777533">
        <w:rPr>
          <w:rFonts w:ascii="Trebuchet MS" w:hAnsi="Trebuchet MS"/>
        </w:rPr>
        <w:t xml:space="preserve"> de Management pentru Programul Operațional Asistență Tehnică </w:t>
      </w:r>
      <w:proofErr w:type="spellStart"/>
      <w:r w:rsidRPr="00777533">
        <w:rPr>
          <w:rFonts w:ascii="Trebuchet MS" w:hAnsi="Trebuchet MS"/>
        </w:rPr>
        <w:t>şi</w:t>
      </w:r>
      <w:proofErr w:type="spellEnd"/>
      <w:r w:rsidRPr="00777533">
        <w:rPr>
          <w:rFonts w:ascii="Trebuchet MS" w:hAnsi="Trebuchet MS"/>
        </w:rPr>
        <w:t xml:space="preserve"> cele ale beneficiarului/liderului de parteneriat pentru </w:t>
      </w:r>
      <w:proofErr w:type="spellStart"/>
      <w:r w:rsidRPr="00777533">
        <w:rPr>
          <w:rFonts w:ascii="Trebuchet MS" w:hAnsi="Trebuchet MS"/>
        </w:rPr>
        <w:t>operaţiunile</w:t>
      </w:r>
      <w:proofErr w:type="spellEnd"/>
      <w:r w:rsidRPr="00777533">
        <w:rPr>
          <w:rFonts w:ascii="Trebuchet MS" w:hAnsi="Trebuchet MS"/>
        </w:rPr>
        <w:t xml:space="preserve"> gestionate în cadrul proiectului, beneficiarul are </w:t>
      </w:r>
      <w:proofErr w:type="spellStart"/>
      <w:r w:rsidRPr="00777533">
        <w:rPr>
          <w:rFonts w:ascii="Trebuchet MS" w:hAnsi="Trebuchet MS"/>
        </w:rPr>
        <w:t>obligaţia</w:t>
      </w:r>
      <w:proofErr w:type="spellEnd"/>
      <w:r w:rsidRPr="00777533">
        <w:rPr>
          <w:rFonts w:ascii="Trebuchet MS" w:hAnsi="Trebuchet MS"/>
        </w:rPr>
        <w:t xml:space="preserve"> transmiterii trimestriale, până la data de 20 a lunii următoare perioadei de raportare , a Formularului nr. 11 - Notificare cu privire la reconcilierea contabilă, prevăzut în anexa nr. 11 la Hotărârea Guvernului nr. 829/2022 pentru aprobarea Normelor metodologice de aplicare a prevederilor </w:t>
      </w:r>
      <w:proofErr w:type="spellStart"/>
      <w:r w:rsidRPr="00777533">
        <w:rPr>
          <w:rFonts w:ascii="Trebuchet MS" w:hAnsi="Trebuchet MS"/>
        </w:rPr>
        <w:t>Ordonanţei</w:t>
      </w:r>
      <w:proofErr w:type="spellEnd"/>
      <w:r w:rsidRPr="00777533">
        <w:rPr>
          <w:rFonts w:ascii="Trebuchet MS" w:hAnsi="Trebuchet MS"/>
        </w:rPr>
        <w:t xml:space="preserve"> de </w:t>
      </w:r>
      <w:proofErr w:type="spellStart"/>
      <w:r w:rsidRPr="00777533">
        <w:rPr>
          <w:rFonts w:ascii="Trebuchet MS" w:hAnsi="Trebuchet MS"/>
        </w:rPr>
        <w:t>urgenţă</w:t>
      </w:r>
      <w:proofErr w:type="spellEnd"/>
      <w:r w:rsidRPr="00777533">
        <w:rPr>
          <w:rFonts w:ascii="Trebuchet MS" w:hAnsi="Trebuchet MS"/>
        </w:rPr>
        <w:t xml:space="preserve"> a Guvernului nr. 133/2021 privind gestionarea financiară a fondurilor europene pentru perioada de programare 2021-2027, </w:t>
      </w:r>
      <w:r w:rsidRPr="00C43113">
        <w:rPr>
          <w:rFonts w:ascii="Trebuchet MS" w:hAnsi="Trebuchet MS"/>
        </w:rPr>
        <w:t xml:space="preserve">din care să rezulte sumele primite de la Autoritatea de Management pentru Programul Operațional Asistență Tehnică </w:t>
      </w:r>
      <w:proofErr w:type="spellStart"/>
      <w:r w:rsidRPr="00C43113">
        <w:rPr>
          <w:rFonts w:ascii="Trebuchet MS" w:hAnsi="Trebuchet MS"/>
        </w:rPr>
        <w:t>şi</w:t>
      </w:r>
      <w:proofErr w:type="spellEnd"/>
      <w:r w:rsidRPr="00C43113">
        <w:rPr>
          <w:rFonts w:ascii="Trebuchet MS" w:hAnsi="Trebuchet MS"/>
        </w:rPr>
        <w:t xml:space="preserve"> cele plătite acesteia, conform prevederilor din contractul/decizia/ordinul de </w:t>
      </w:r>
      <w:proofErr w:type="spellStart"/>
      <w:r w:rsidRPr="00C43113">
        <w:rPr>
          <w:rFonts w:ascii="Trebuchet MS" w:hAnsi="Trebuchet MS"/>
        </w:rPr>
        <w:t>finanţare</w:t>
      </w:r>
      <w:proofErr w:type="spellEnd"/>
      <w:r w:rsidRPr="00C43113">
        <w:rPr>
          <w:rFonts w:ascii="Trebuchet MS" w:hAnsi="Trebuchet MS"/>
        </w:rPr>
        <w:t xml:space="preserve">. </w:t>
      </w:r>
    </w:p>
    <w:p w14:paraId="2238CA39" w14:textId="6D378FC7" w:rsidR="008C2E49" w:rsidRPr="002E275A" w:rsidRDefault="00E256FF" w:rsidP="002E275A">
      <w:pPr>
        <w:numPr>
          <w:ilvl w:val="0"/>
          <w:numId w:val="2"/>
        </w:numPr>
        <w:jc w:val="both"/>
        <w:rPr>
          <w:rFonts w:ascii="Trebuchet MS" w:hAnsi="Trebuchet MS"/>
        </w:rPr>
      </w:pPr>
      <w:r w:rsidRPr="00C43113">
        <w:rPr>
          <w:rFonts w:ascii="Trebuchet MS" w:hAnsi="Trebuchet MS"/>
        </w:rPr>
        <w:t>În situația în care Beneficiarul efectuează plăți în valută, va solicita la rambursare contravaloarea în lei, la cursul comunicat de BNR din data întocmirii documentelor de plată în valută.</w:t>
      </w:r>
    </w:p>
    <w:p w14:paraId="6E5233D3" w14:textId="0E274B2A" w:rsidR="008C2E49" w:rsidRPr="00777533" w:rsidRDefault="008C2E49" w:rsidP="008C2E49">
      <w:pPr>
        <w:jc w:val="both"/>
        <w:rPr>
          <w:rFonts w:ascii="Trebuchet MS" w:hAnsi="Trebuchet MS"/>
          <w:b/>
          <w:bCs/>
        </w:rPr>
      </w:pPr>
      <w:r w:rsidRPr="00777533">
        <w:rPr>
          <w:rFonts w:ascii="Trebuchet MS" w:hAnsi="Trebuchet MS"/>
          <w:b/>
          <w:bCs/>
        </w:rPr>
        <w:t>(</w:t>
      </w:r>
      <w:r w:rsidR="004C2742" w:rsidRPr="00777533">
        <w:rPr>
          <w:rFonts w:ascii="Trebuchet MS" w:hAnsi="Trebuchet MS"/>
          <w:b/>
          <w:bCs/>
        </w:rPr>
        <w:t>b</w:t>
      </w:r>
      <w:r w:rsidRPr="00777533">
        <w:rPr>
          <w:rFonts w:ascii="Trebuchet MS" w:hAnsi="Trebuchet MS"/>
          <w:b/>
          <w:bCs/>
        </w:rPr>
        <w:t xml:space="preserve">) Condiții aferente Programului </w:t>
      </w:r>
    </w:p>
    <w:p w14:paraId="3D1407FE" w14:textId="5B1D656A" w:rsidR="008C2E49" w:rsidRPr="00777533" w:rsidRDefault="008C2E49" w:rsidP="008C2E49">
      <w:pPr>
        <w:jc w:val="both"/>
        <w:rPr>
          <w:rFonts w:ascii="Trebuchet MS" w:hAnsi="Trebuchet MS"/>
          <w:b/>
        </w:rPr>
      </w:pPr>
      <w:r w:rsidRPr="00777533">
        <w:rPr>
          <w:rFonts w:ascii="Trebuchet MS" w:hAnsi="Trebuchet MS"/>
          <w:b/>
        </w:rPr>
        <w:t>Eligibilitatea cheltuielilor</w:t>
      </w:r>
    </w:p>
    <w:p w14:paraId="009E3D51" w14:textId="7CB20DF7" w:rsidR="008C2E49" w:rsidRPr="000820C5" w:rsidRDefault="008C2E49" w:rsidP="008C2E49">
      <w:pPr>
        <w:numPr>
          <w:ilvl w:val="0"/>
          <w:numId w:val="1"/>
        </w:numPr>
        <w:jc w:val="both"/>
        <w:rPr>
          <w:rFonts w:ascii="Trebuchet MS" w:hAnsi="Trebuchet MS"/>
        </w:rPr>
      </w:pPr>
      <w:r w:rsidRPr="00777533">
        <w:rPr>
          <w:rFonts w:ascii="Trebuchet MS" w:hAnsi="Trebuchet MS"/>
        </w:rPr>
        <w:t>Orice cheltuială efectuată după expirarea perioadei de implementare a Proiectului prevăzute la art. 2 alin. (2) din Condiții generale</w:t>
      </w:r>
      <w:r w:rsidRPr="000820C5">
        <w:rPr>
          <w:rFonts w:ascii="Trebuchet MS" w:hAnsi="Trebuchet MS"/>
        </w:rPr>
        <w:t>, va fi suportată de către Beneficiar.</w:t>
      </w:r>
    </w:p>
    <w:p w14:paraId="756850C7" w14:textId="0CCFC167" w:rsidR="008C2E49" w:rsidRPr="002E275A" w:rsidRDefault="008C2E49" w:rsidP="008C2E49">
      <w:pPr>
        <w:numPr>
          <w:ilvl w:val="0"/>
          <w:numId w:val="1"/>
        </w:numPr>
        <w:jc w:val="both"/>
        <w:rPr>
          <w:rFonts w:ascii="Trebuchet MS" w:hAnsi="Trebuchet MS"/>
        </w:rPr>
      </w:pPr>
      <w:r w:rsidRPr="000820C5">
        <w:rPr>
          <w:rFonts w:ascii="Trebuchet MS" w:hAnsi="Trebuchet MS"/>
        </w:rPr>
        <w:t xml:space="preserve">Documentele justificative necesare rambursării cheltuielilor eligibile sunt prevăzute în </w:t>
      </w:r>
      <w:r w:rsidR="00991FC2" w:rsidRPr="000820C5">
        <w:rPr>
          <w:rFonts w:ascii="Trebuchet MS" w:hAnsi="Trebuchet MS"/>
        </w:rPr>
        <w:t>Manualul Beneficiarului</w:t>
      </w:r>
      <w:r w:rsidRPr="000820C5">
        <w:rPr>
          <w:rFonts w:ascii="Trebuchet MS" w:hAnsi="Trebuchet MS"/>
        </w:rPr>
        <w:t>.</w:t>
      </w:r>
    </w:p>
    <w:p w14:paraId="3DEFDA2E" w14:textId="01889928" w:rsidR="008C2E49" w:rsidRPr="000820C5" w:rsidRDefault="008C2E49" w:rsidP="008C2E49">
      <w:pPr>
        <w:jc w:val="both"/>
        <w:rPr>
          <w:rFonts w:ascii="Trebuchet MS" w:hAnsi="Trebuchet MS"/>
          <w:b/>
        </w:rPr>
      </w:pPr>
      <w:r w:rsidRPr="000820C5">
        <w:rPr>
          <w:rFonts w:ascii="Trebuchet MS" w:hAnsi="Trebuchet MS"/>
          <w:b/>
        </w:rPr>
        <w:t>Alte obligații ale beneficiarului specifice Programului l Asistență Tehnică 20</w:t>
      </w:r>
      <w:r w:rsidR="003D10F2" w:rsidRPr="000820C5">
        <w:rPr>
          <w:rFonts w:ascii="Trebuchet MS" w:hAnsi="Trebuchet MS"/>
          <w:b/>
        </w:rPr>
        <w:t>21</w:t>
      </w:r>
      <w:r w:rsidRPr="000820C5">
        <w:rPr>
          <w:rFonts w:ascii="Trebuchet MS" w:hAnsi="Trebuchet MS"/>
          <w:b/>
        </w:rPr>
        <w:t>-202</w:t>
      </w:r>
      <w:r w:rsidR="003D10F2" w:rsidRPr="000820C5">
        <w:rPr>
          <w:rFonts w:ascii="Trebuchet MS" w:hAnsi="Trebuchet MS"/>
          <w:b/>
        </w:rPr>
        <w:t>7</w:t>
      </w:r>
    </w:p>
    <w:p w14:paraId="3591E22A" w14:textId="0A02D165" w:rsidR="008C2E49" w:rsidRPr="002E275A" w:rsidRDefault="008C2E49" w:rsidP="008C2E49">
      <w:pPr>
        <w:numPr>
          <w:ilvl w:val="0"/>
          <w:numId w:val="1"/>
        </w:numPr>
        <w:jc w:val="both"/>
        <w:rPr>
          <w:rFonts w:ascii="Trebuchet MS" w:hAnsi="Trebuchet MS"/>
        </w:rPr>
      </w:pPr>
      <w:r w:rsidRPr="000820C5">
        <w:rPr>
          <w:rFonts w:ascii="Trebuchet MS" w:hAnsi="Trebuchet MS"/>
        </w:rPr>
        <w:t>Beneficiarii au obligația de a transmite la Autoritatea de Management pentru Programul  Asistență Tehnică</w:t>
      </w:r>
      <w:r w:rsidR="00E256FF" w:rsidRPr="000820C5">
        <w:rPr>
          <w:rFonts w:ascii="Trebuchet MS" w:hAnsi="Trebuchet MS"/>
        </w:rPr>
        <w:t xml:space="preserve"> prin sistemul informatic </w:t>
      </w:r>
      <w:r w:rsidR="00062C4C" w:rsidRPr="00062C4C">
        <w:rPr>
          <w:rFonts w:ascii="Trebuchet MS" w:hAnsi="Trebuchet MS"/>
        </w:rPr>
        <w:t>MySMIS2014/</w:t>
      </w:r>
      <w:r w:rsidR="00E256FF" w:rsidRPr="000820C5">
        <w:rPr>
          <w:rFonts w:ascii="Trebuchet MS" w:hAnsi="Trebuchet MS"/>
        </w:rPr>
        <w:t>MySMIS2021</w:t>
      </w:r>
      <w:r w:rsidRPr="000820C5">
        <w:rPr>
          <w:rFonts w:ascii="Trebuchet MS" w:hAnsi="Trebuchet MS"/>
        </w:rPr>
        <w:t xml:space="preserve"> </w:t>
      </w:r>
      <w:r w:rsidRPr="002E275A">
        <w:rPr>
          <w:rFonts w:ascii="Trebuchet MS" w:hAnsi="Trebuchet MS"/>
        </w:rPr>
        <w:t xml:space="preserve">copii după dosarele procedurilor de achiziție publică, </w:t>
      </w:r>
      <w:r w:rsidRPr="00D36F8C">
        <w:rPr>
          <w:rFonts w:ascii="Trebuchet MS" w:hAnsi="Trebuchet MS"/>
        </w:rPr>
        <w:t xml:space="preserve">în termen de maximum </w:t>
      </w:r>
      <w:r w:rsidR="005F489D" w:rsidRPr="00D36F8C">
        <w:rPr>
          <w:rFonts w:ascii="Trebuchet MS" w:hAnsi="Trebuchet MS"/>
        </w:rPr>
        <w:t>10</w:t>
      </w:r>
      <w:r w:rsidRPr="00D36F8C">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w:t>
      </w:r>
      <w:r w:rsidRPr="00D36F8C">
        <w:rPr>
          <w:rFonts w:ascii="Trebuchet MS" w:hAnsi="Trebuchet MS"/>
        </w:rPr>
        <w:lastRenderedPageBreak/>
        <w:t xml:space="preserve">achizițiilor aferente contractelor subsecvente încheiate în baza acordurilor cadru, pe parcursul unei luni calendaristice,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termen de </w:t>
      </w:r>
      <w:r w:rsidR="00D36F8C" w:rsidRPr="00D36F8C">
        <w:rPr>
          <w:rFonts w:ascii="Trebuchet MS" w:hAnsi="Trebuchet MS"/>
        </w:rPr>
        <w:t>5</w:t>
      </w:r>
      <w:r w:rsidRPr="00D36F8C">
        <w:rPr>
          <w:rFonts w:ascii="Trebuchet MS" w:hAnsi="Trebuchet MS"/>
        </w:rPr>
        <w:t xml:space="preserve"> zile lucrătoare</w:t>
      </w:r>
      <w:r w:rsidRPr="006C291D">
        <w:rPr>
          <w:rFonts w:ascii="Trebuchet MS" w:hAnsi="Trebuchet MS"/>
        </w:rPr>
        <w:t xml:space="preserve"> de la data finalizării verificării, Autoritatea de Management pentru Programul </w:t>
      </w:r>
      <w:r w:rsidRPr="002E275A">
        <w:rPr>
          <w:rFonts w:ascii="Trebuchet MS" w:hAnsi="Trebuchet MS"/>
        </w:rPr>
        <w:t>Asistență Tehnică notifică Beneficiarul cu privire la rezultatul verificării.</w:t>
      </w:r>
    </w:p>
    <w:p w14:paraId="0735CEB8" w14:textId="2D5E7CFE" w:rsidR="005435F4" w:rsidRPr="002E275A" w:rsidRDefault="008C2E49" w:rsidP="002E275A">
      <w:pPr>
        <w:numPr>
          <w:ilvl w:val="0"/>
          <w:numId w:val="1"/>
        </w:numPr>
        <w:jc w:val="both"/>
        <w:rPr>
          <w:rFonts w:ascii="Trebuchet MS" w:hAnsi="Trebuchet MS"/>
        </w:rPr>
      </w:pPr>
      <w:r w:rsidRPr="002E275A">
        <w:rPr>
          <w:rFonts w:ascii="Trebuchet MS" w:hAnsi="Trebuchet MS"/>
        </w:rPr>
        <w:t xml:space="preserve">Beneficiarul are </w:t>
      </w:r>
      <w:proofErr w:type="spellStart"/>
      <w:r w:rsidRPr="002E275A">
        <w:rPr>
          <w:rFonts w:ascii="Trebuchet MS" w:hAnsi="Trebuchet MS"/>
        </w:rPr>
        <w:t>obligaţia</w:t>
      </w:r>
      <w:proofErr w:type="spellEnd"/>
      <w:r w:rsidRPr="002E275A">
        <w:rPr>
          <w:rFonts w:ascii="Trebuchet MS" w:hAnsi="Trebuchet MS"/>
        </w:rPr>
        <w:t xml:space="preserve"> de a respecta instrucțiunile emise conform legii de Autoritatea de Management pentru Programul Asistență Tehnică.</w:t>
      </w:r>
    </w:p>
    <w:p w14:paraId="4CEFEF6C" w14:textId="11E750AB" w:rsidR="008C2E49" w:rsidRPr="002E275A" w:rsidRDefault="008C2E49" w:rsidP="008C2E49">
      <w:pPr>
        <w:jc w:val="both"/>
        <w:rPr>
          <w:rFonts w:ascii="Trebuchet MS" w:hAnsi="Trebuchet MS"/>
          <w:b/>
        </w:rPr>
      </w:pPr>
      <w:r w:rsidRPr="002E275A">
        <w:rPr>
          <w:rFonts w:ascii="Trebuchet MS" w:hAnsi="Trebuchet MS"/>
          <w:b/>
        </w:rPr>
        <w:t>Alte drepturi și obligații ale Autorității de Management pentru Programul Asistență Tehnică</w:t>
      </w:r>
    </w:p>
    <w:p w14:paraId="2BC0E5F7" w14:textId="5A19F05A" w:rsidR="008C2E49" w:rsidRPr="002E275A" w:rsidRDefault="008C2E49" w:rsidP="008C2E49">
      <w:pPr>
        <w:numPr>
          <w:ilvl w:val="0"/>
          <w:numId w:val="1"/>
        </w:numPr>
        <w:jc w:val="both"/>
        <w:rPr>
          <w:rFonts w:ascii="Trebuchet MS" w:hAnsi="Trebuchet MS"/>
        </w:rPr>
      </w:pPr>
      <w:r w:rsidRPr="002E275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2E275A">
        <w:rPr>
          <w:rFonts w:ascii="Trebuchet MS" w:hAnsi="Trebuchet MS"/>
        </w:rPr>
        <w:t>finanțarea</w:t>
      </w:r>
      <w:r w:rsidRPr="002E275A">
        <w:rPr>
          <w:rFonts w:ascii="Trebuchet MS" w:hAnsi="Trebuchet MS"/>
        </w:rPr>
        <w:t xml:space="preserve"> nerambursabilă și reziliază </w:t>
      </w:r>
      <w:r w:rsidR="00103C7F" w:rsidRPr="002E275A">
        <w:rPr>
          <w:rFonts w:ascii="Trebuchet MS" w:hAnsi="Trebuchet MS"/>
        </w:rPr>
        <w:t>Contractul/</w:t>
      </w:r>
      <w:r w:rsidRPr="002E275A">
        <w:rPr>
          <w:rFonts w:ascii="Trebuchet MS" w:hAnsi="Trebuchet MS"/>
        </w:rPr>
        <w:t xml:space="preserve">Decizia de Finanțare, iar sumele acordate până în acel moment se vor recupera în conformitate cu </w:t>
      </w:r>
      <w:proofErr w:type="spellStart"/>
      <w:r w:rsidRPr="002E275A">
        <w:rPr>
          <w:rFonts w:ascii="Trebuchet MS" w:hAnsi="Trebuchet MS"/>
        </w:rPr>
        <w:t>legislaţia</w:t>
      </w:r>
      <w:proofErr w:type="spellEnd"/>
      <w:r w:rsidRPr="002E275A">
        <w:rPr>
          <w:rFonts w:ascii="Trebuchet MS" w:hAnsi="Trebuchet MS"/>
        </w:rPr>
        <w:t xml:space="preserve"> </w:t>
      </w:r>
      <w:proofErr w:type="spellStart"/>
      <w:r w:rsidRPr="002E275A">
        <w:rPr>
          <w:rFonts w:ascii="Trebuchet MS" w:hAnsi="Trebuchet MS"/>
        </w:rPr>
        <w:t>naţională</w:t>
      </w:r>
      <w:proofErr w:type="spellEnd"/>
      <w:r w:rsidRPr="002E275A">
        <w:rPr>
          <w:rFonts w:ascii="Trebuchet MS" w:hAnsi="Trebuchet MS"/>
        </w:rPr>
        <w:t>.</w:t>
      </w:r>
    </w:p>
    <w:p w14:paraId="22430581" w14:textId="6EA5F81D" w:rsidR="008C2E49" w:rsidRPr="002E275A" w:rsidRDefault="008C2E49" w:rsidP="008C2E49">
      <w:pPr>
        <w:numPr>
          <w:ilvl w:val="0"/>
          <w:numId w:val="1"/>
        </w:numPr>
        <w:jc w:val="both"/>
        <w:rPr>
          <w:rFonts w:ascii="Trebuchet MS" w:hAnsi="Trebuchet MS"/>
        </w:rPr>
      </w:pPr>
      <w:r w:rsidRPr="006C291D">
        <w:rPr>
          <w:rFonts w:ascii="Trebuchet MS" w:hAnsi="Trebuchet MS"/>
        </w:rPr>
        <w:t xml:space="preserve">Urmare verificărilor, Autoritatea de Management pentru </w:t>
      </w:r>
      <w:r w:rsidRPr="002E275A">
        <w:rPr>
          <w:rFonts w:ascii="Trebuchet MS" w:hAnsi="Trebuchet MS"/>
        </w:rPr>
        <w:t xml:space="preserve">Programul Asistență Tehnică declară neeligibile cheltuielile efectuate cu nerespectarea prevederilor legale în vigoare, inclusiv în situația în care acestea au fost cuprinse în </w:t>
      </w:r>
      <w:r w:rsidR="00103C7F" w:rsidRPr="002E275A">
        <w:rPr>
          <w:rFonts w:ascii="Trebuchet MS" w:hAnsi="Trebuchet MS"/>
        </w:rPr>
        <w:t>Contractul/</w:t>
      </w:r>
      <w:r w:rsidRPr="002E275A">
        <w:rPr>
          <w:rFonts w:ascii="Trebuchet MS" w:hAnsi="Trebuchet MS"/>
        </w:rPr>
        <w:t xml:space="preserve">Decizia de Finanțare, actele adiționale și/sau notificările transmise de către Beneficiar și avizate de către AM </w:t>
      </w:r>
      <w:proofErr w:type="spellStart"/>
      <w:r w:rsidRPr="002E275A">
        <w:rPr>
          <w:rFonts w:ascii="Trebuchet MS" w:hAnsi="Trebuchet MS"/>
        </w:rPr>
        <w:t>P</w:t>
      </w:r>
      <w:r w:rsidR="005F07FE" w:rsidRPr="002E275A">
        <w:rPr>
          <w:rFonts w:ascii="Trebuchet MS" w:hAnsi="Trebuchet MS"/>
        </w:rPr>
        <w:t>o</w:t>
      </w:r>
      <w:r w:rsidRPr="002E275A">
        <w:rPr>
          <w:rFonts w:ascii="Trebuchet MS" w:hAnsi="Trebuchet MS"/>
        </w:rPr>
        <w:t>AT</w:t>
      </w:r>
      <w:proofErr w:type="spellEnd"/>
      <w:r w:rsidRPr="002E275A">
        <w:rPr>
          <w:rFonts w:ascii="Trebuchet MS" w:hAnsi="Trebuchet MS"/>
        </w:rPr>
        <w:t xml:space="preserve">, pe toată durata de valabilitate a </w:t>
      </w:r>
      <w:r w:rsidR="00103C7F" w:rsidRPr="002E275A">
        <w:rPr>
          <w:rFonts w:ascii="Trebuchet MS" w:hAnsi="Trebuchet MS"/>
        </w:rPr>
        <w:t>Contractului/</w:t>
      </w:r>
      <w:r w:rsidRPr="002E275A">
        <w:rPr>
          <w:rFonts w:ascii="Trebuchet MS" w:hAnsi="Trebuchet MS"/>
        </w:rPr>
        <w:t>Deciziei.</w:t>
      </w:r>
    </w:p>
    <w:p w14:paraId="57E2BABC" w14:textId="1E89A817" w:rsidR="008C2E49" w:rsidRPr="002E275A" w:rsidRDefault="008C2E49" w:rsidP="008C2E49">
      <w:pPr>
        <w:jc w:val="both"/>
        <w:rPr>
          <w:rFonts w:ascii="Trebuchet MS" w:hAnsi="Trebuchet MS"/>
          <w:b/>
        </w:rPr>
      </w:pPr>
      <w:r w:rsidRPr="002E275A">
        <w:rPr>
          <w:rFonts w:ascii="Trebuchet MS" w:hAnsi="Trebuchet MS"/>
          <w:b/>
        </w:rPr>
        <w:t>Dreptul de proprietate/utilizare a rezultatelor și echipamentelor</w:t>
      </w:r>
    </w:p>
    <w:p w14:paraId="3022ABEB" w14:textId="09E1B2EB" w:rsidR="008C2E49" w:rsidRPr="00B42595" w:rsidRDefault="008C2E49" w:rsidP="008C2E49">
      <w:pPr>
        <w:numPr>
          <w:ilvl w:val="0"/>
          <w:numId w:val="1"/>
        </w:numPr>
        <w:jc w:val="both"/>
        <w:rPr>
          <w:rFonts w:ascii="Trebuchet MS" w:hAnsi="Trebuchet MS"/>
        </w:rPr>
      </w:pPr>
      <w:r w:rsidRPr="002E275A">
        <w:rPr>
          <w:rFonts w:ascii="Trebuchet MS" w:hAnsi="Trebuchet MS"/>
        </w:rPr>
        <w:t xml:space="preserve">Orice rezultate sau drepturi legate de acestea, inclusiv drepturi de autor </w:t>
      </w:r>
      <w:proofErr w:type="spellStart"/>
      <w:r w:rsidRPr="002E275A">
        <w:rPr>
          <w:rFonts w:ascii="Trebuchet MS" w:hAnsi="Trebuchet MS"/>
        </w:rPr>
        <w:t>şi</w:t>
      </w:r>
      <w:proofErr w:type="spellEnd"/>
      <w:r w:rsidRPr="002E275A">
        <w:rPr>
          <w:rFonts w:ascii="Trebuchet MS" w:hAnsi="Trebuchet MS"/>
        </w:rPr>
        <w:t xml:space="preserve">/sau orice alte drepturi de proprietate intelectuală </w:t>
      </w:r>
      <w:proofErr w:type="spellStart"/>
      <w:r w:rsidRPr="002E275A">
        <w:rPr>
          <w:rFonts w:ascii="Trebuchet MS" w:hAnsi="Trebuchet MS"/>
        </w:rPr>
        <w:t>şi</w:t>
      </w:r>
      <w:proofErr w:type="spellEnd"/>
      <w:r w:rsidRPr="002E275A">
        <w:rPr>
          <w:rFonts w:ascii="Trebuchet MS" w:hAnsi="Trebuchet MS"/>
        </w:rPr>
        <w:t xml:space="preserve">/sau industrială, </w:t>
      </w:r>
      <w:proofErr w:type="spellStart"/>
      <w:r w:rsidRPr="002E275A">
        <w:rPr>
          <w:rFonts w:ascii="Trebuchet MS" w:hAnsi="Trebuchet MS"/>
        </w:rPr>
        <w:t>obţinute</w:t>
      </w:r>
      <w:proofErr w:type="spellEnd"/>
      <w:r w:rsidRPr="002E275A">
        <w:rPr>
          <w:rFonts w:ascii="Trebuchet MS" w:hAnsi="Trebuchet MS"/>
        </w:rPr>
        <w:t xml:space="preserve"> în executarea sau ca urmare a executării </w:t>
      </w:r>
      <w:r w:rsidR="00103C7F" w:rsidRPr="002E275A">
        <w:rPr>
          <w:rFonts w:ascii="Trebuchet MS" w:hAnsi="Trebuchet MS"/>
        </w:rPr>
        <w:t>acestui/</w:t>
      </w:r>
      <w:r w:rsidRPr="002E275A">
        <w:rPr>
          <w:rFonts w:ascii="Trebuchet MS" w:hAnsi="Trebuchet MS"/>
        </w:rPr>
        <w:t xml:space="preserve">acestei </w:t>
      </w:r>
      <w:r w:rsidR="00103C7F" w:rsidRPr="002E275A">
        <w:rPr>
          <w:rFonts w:ascii="Trebuchet MS" w:hAnsi="Trebuchet MS"/>
        </w:rPr>
        <w:t>Contract/</w:t>
      </w:r>
      <w:r w:rsidRPr="00116BB7">
        <w:rPr>
          <w:rFonts w:ascii="Trebuchet MS" w:hAnsi="Trebuchet MS"/>
        </w:rPr>
        <w:t xml:space="preserve">Decizii de Finanțare, vor fi proprietatea </w:t>
      </w:r>
      <w:r w:rsidRPr="00B42595">
        <w:rPr>
          <w:rFonts w:ascii="Trebuchet MS" w:hAnsi="Trebuchet MS"/>
        </w:rPr>
        <w:t>Beneficiarului.</w:t>
      </w:r>
    </w:p>
    <w:p w14:paraId="3D2A34A2" w14:textId="3F230964" w:rsidR="008C2E49" w:rsidRPr="00B42595" w:rsidRDefault="008C2E49" w:rsidP="008C2E49">
      <w:pPr>
        <w:jc w:val="both"/>
        <w:rPr>
          <w:rFonts w:ascii="Trebuchet MS" w:hAnsi="Trebuchet MS"/>
          <w:b/>
        </w:rPr>
      </w:pPr>
      <w:r w:rsidRPr="002E275A">
        <w:rPr>
          <w:rFonts w:ascii="Trebuchet MS" w:hAnsi="Trebuchet MS"/>
          <w:b/>
        </w:rPr>
        <w:t xml:space="preserve">Modificarea </w:t>
      </w:r>
      <w:r w:rsidR="00E26A9F" w:rsidRPr="002E275A">
        <w:rPr>
          <w:rFonts w:ascii="Trebuchet MS" w:hAnsi="Trebuchet MS"/>
          <w:b/>
        </w:rPr>
        <w:t>Contractului/</w:t>
      </w:r>
      <w:r w:rsidRPr="002E275A">
        <w:rPr>
          <w:rFonts w:ascii="Trebuchet MS" w:hAnsi="Trebuchet MS"/>
          <w:b/>
        </w:rPr>
        <w:t xml:space="preserve">Deciziei de </w:t>
      </w:r>
      <w:r w:rsidRPr="00B42595">
        <w:rPr>
          <w:rFonts w:ascii="Trebuchet MS" w:hAnsi="Trebuchet MS"/>
          <w:b/>
        </w:rPr>
        <w:t>Finanțare</w:t>
      </w:r>
    </w:p>
    <w:p w14:paraId="6F1073D3" w14:textId="4635118E" w:rsidR="008C2E49" w:rsidRPr="00CC5476" w:rsidRDefault="008C2E49" w:rsidP="00CC5476">
      <w:pPr>
        <w:numPr>
          <w:ilvl w:val="0"/>
          <w:numId w:val="1"/>
        </w:numPr>
        <w:jc w:val="both"/>
        <w:rPr>
          <w:rFonts w:ascii="Trebuchet MS" w:hAnsi="Trebuchet MS"/>
        </w:rPr>
      </w:pPr>
      <w:r w:rsidRPr="00B42595">
        <w:rPr>
          <w:rFonts w:ascii="Trebuchet MS" w:hAnsi="Trebuchet MS"/>
        </w:rPr>
        <w:t>În completare la alin. (</w:t>
      </w:r>
      <w:r w:rsidR="00CA5B34" w:rsidRPr="00B42595">
        <w:rPr>
          <w:rFonts w:ascii="Trebuchet MS" w:hAnsi="Trebuchet MS"/>
        </w:rPr>
        <w:t>1</w:t>
      </w:r>
      <w:r w:rsidR="00D43778" w:rsidRPr="00B42595">
        <w:rPr>
          <w:rFonts w:ascii="Trebuchet MS" w:hAnsi="Trebuchet MS"/>
        </w:rPr>
        <w:t>1</w:t>
      </w:r>
      <w:r w:rsidR="00F32D58">
        <w:rPr>
          <w:rFonts w:ascii="Trebuchet MS" w:hAnsi="Trebuchet MS"/>
        </w:rPr>
        <w:t>)</w:t>
      </w:r>
      <w:r w:rsidR="00B41A26" w:rsidRPr="00B42595">
        <w:rPr>
          <w:rFonts w:ascii="Trebuchet MS" w:hAnsi="Trebuchet MS"/>
        </w:rPr>
        <w:t xml:space="preserve"> si </w:t>
      </w:r>
      <w:r w:rsidR="00F32D58">
        <w:rPr>
          <w:rFonts w:ascii="Trebuchet MS" w:hAnsi="Trebuchet MS"/>
        </w:rPr>
        <w:t>(</w:t>
      </w:r>
      <w:r w:rsidR="00B41A26" w:rsidRPr="00B42595">
        <w:rPr>
          <w:rFonts w:ascii="Trebuchet MS" w:hAnsi="Trebuchet MS"/>
        </w:rPr>
        <w:t>14</w:t>
      </w:r>
      <w:r w:rsidRPr="00B42595">
        <w:rPr>
          <w:rFonts w:ascii="Trebuchet MS" w:hAnsi="Trebuchet MS"/>
        </w:rPr>
        <w:t xml:space="preserve">) al art. </w:t>
      </w:r>
      <w:r w:rsidR="00CA5B34" w:rsidRPr="00B42595">
        <w:rPr>
          <w:rFonts w:ascii="Trebuchet MS" w:hAnsi="Trebuchet MS"/>
        </w:rPr>
        <w:t>10</w:t>
      </w:r>
      <w:r w:rsidRPr="00B42595">
        <w:rPr>
          <w:rFonts w:ascii="Trebuchet MS" w:hAnsi="Trebuchet MS"/>
        </w:rPr>
        <w:t xml:space="preserve"> – Modificări și completări din Condiții generale, beneficiarul poate transmite Autorității de Management pentru Programul Asistență Tehnică notificări privind</w:t>
      </w:r>
      <w:r w:rsidR="00CC5476">
        <w:rPr>
          <w:rFonts w:ascii="Trebuchet MS" w:hAnsi="Trebuchet MS"/>
        </w:rPr>
        <w:t xml:space="preserve"> </w:t>
      </w:r>
      <w:r w:rsidRPr="00116BB7">
        <w:rPr>
          <w:rFonts w:ascii="Trebuchet MS" w:hAnsi="Trebuchet MS"/>
        </w:rPr>
        <w:t xml:space="preserve">modificări ale Anexei Corelare indicatori – buget la Cererea de finanțare, cu încadrarea în valoarea totală eligibilă a proiectului, așa cum este prevăzută la art. </w:t>
      </w:r>
      <w:r w:rsidRPr="00CC5476">
        <w:rPr>
          <w:rFonts w:ascii="Trebuchet MS" w:hAnsi="Trebuchet MS"/>
        </w:rPr>
        <w:t xml:space="preserve">3 alin. (1) din Condițiile generale, și fără a modifica ținta indicatorilor. </w:t>
      </w:r>
    </w:p>
    <w:p w14:paraId="3CB17673" w14:textId="57367648" w:rsidR="008C2E49" w:rsidRPr="00116BB7" w:rsidRDefault="008C2E49" w:rsidP="008C2E49">
      <w:pPr>
        <w:numPr>
          <w:ilvl w:val="0"/>
          <w:numId w:val="1"/>
        </w:numPr>
        <w:jc w:val="both"/>
        <w:rPr>
          <w:rFonts w:ascii="Trebuchet MS" w:hAnsi="Trebuchet MS"/>
        </w:rPr>
      </w:pPr>
      <w:r w:rsidRPr="00116BB7">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771C9BCD" w:rsidR="008C2E49" w:rsidRPr="00116BB7"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C291D">
        <w:rPr>
          <w:rFonts w:ascii="Trebuchet MS" w:eastAsia="Times New Roman" w:hAnsi="Trebuchet MS" w:cs="Times New Roman"/>
        </w:rPr>
        <w:t xml:space="preserve">În </w:t>
      </w:r>
      <w:r w:rsidRPr="00116BB7">
        <w:rPr>
          <w:rFonts w:ascii="Trebuchet MS" w:eastAsia="Times New Roman" w:hAnsi="Trebuchet MS" w:cs="Times New Roman"/>
        </w:rPr>
        <w:t>cazul în care, din documentele privind progresul tehnic și financiar al proiectului, se constată diferențe privind ținta atinsă a indicatorilor de realizare</w:t>
      </w:r>
      <w:r w:rsidR="00657A8A" w:rsidRPr="00116BB7">
        <w:rPr>
          <w:rFonts w:ascii="Trebuchet MS" w:eastAsia="Times New Roman" w:hAnsi="Trebuchet MS" w:cs="Times New Roman"/>
        </w:rPr>
        <w:t xml:space="preserve"> si de rezultat, sau a celor suplimentari (daca este cazul)</w:t>
      </w:r>
      <w:r w:rsidRPr="00116BB7">
        <w:rPr>
          <w:rFonts w:ascii="Trebuchet MS" w:eastAsia="Times New Roman" w:hAnsi="Trebuchet MS" w:cs="Times New Roman"/>
        </w:rPr>
        <w:t xml:space="preserve"> față de cea estimată în cererea de finanțare, AM </w:t>
      </w:r>
      <w:proofErr w:type="spellStart"/>
      <w:r w:rsidRPr="00116BB7">
        <w:rPr>
          <w:rFonts w:ascii="Trebuchet MS" w:eastAsia="Times New Roman" w:hAnsi="Trebuchet MS" w:cs="Times New Roman"/>
        </w:rPr>
        <w:t>P</w:t>
      </w:r>
      <w:r w:rsidR="005F07FE"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are dreptul de a iniția act adițional de modificare a deciziei de finanțare pentru revizuirea </w:t>
      </w:r>
      <w:r w:rsidRPr="00116BB7">
        <w:rPr>
          <w:rFonts w:ascii="Trebuchet MS" w:eastAsia="Times New Roman" w:hAnsi="Trebuchet MS" w:cs="Times New Roman"/>
        </w:rPr>
        <w:lastRenderedPageBreak/>
        <w:t>țintelor indicatorilor, pe toată perioada de valabilitate a deciziei, conform art. 2 alin. (4) din Condiții Generale, dar nu mai târziu de data efectuării ultimei plăți de către AM</w:t>
      </w:r>
      <w:r w:rsidR="00103C7F" w:rsidRPr="00116BB7">
        <w:rPr>
          <w:rFonts w:ascii="Trebuchet MS" w:eastAsia="Times New Roman" w:hAnsi="Trebuchet MS" w:cs="Times New Roman"/>
        </w:rPr>
        <w:t xml:space="preserve"> </w:t>
      </w:r>
      <w:proofErr w:type="spellStart"/>
      <w:r w:rsidRPr="00116BB7">
        <w:rPr>
          <w:rFonts w:ascii="Trebuchet MS" w:eastAsia="Times New Roman" w:hAnsi="Trebuchet MS" w:cs="Times New Roman"/>
        </w:rPr>
        <w:t>P</w:t>
      </w:r>
      <w:r w:rsidR="002645E3"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aferentă cererii de rambursare finală transmisă de Beneficiar. </w:t>
      </w:r>
    </w:p>
    <w:p w14:paraId="1EEF053D" w14:textId="77777777" w:rsidR="008C2E49" w:rsidRPr="00116BB7"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1F91ECA1" w:rsidR="008C2E49" w:rsidRPr="00116BB7" w:rsidRDefault="008C2E49" w:rsidP="008C2E49">
      <w:pPr>
        <w:numPr>
          <w:ilvl w:val="0"/>
          <w:numId w:val="1"/>
        </w:numPr>
        <w:jc w:val="both"/>
        <w:rPr>
          <w:rFonts w:ascii="Trebuchet MS" w:hAnsi="Trebuchet MS"/>
        </w:rPr>
      </w:pPr>
      <w:r w:rsidRPr="00116BB7">
        <w:rPr>
          <w:rFonts w:ascii="Trebuchet MS" w:hAnsi="Trebuchet MS"/>
        </w:rPr>
        <w:t xml:space="preserve">AM </w:t>
      </w:r>
      <w:proofErr w:type="spellStart"/>
      <w:r w:rsidRPr="00116BB7">
        <w:rPr>
          <w:rFonts w:ascii="Trebuchet MS" w:hAnsi="Trebuchet MS"/>
        </w:rPr>
        <w:t>P</w:t>
      </w:r>
      <w:r w:rsidR="002645E3" w:rsidRPr="00116BB7">
        <w:rPr>
          <w:rFonts w:ascii="Trebuchet MS" w:hAnsi="Trebuchet MS"/>
        </w:rPr>
        <w:t>o</w:t>
      </w:r>
      <w:r w:rsidRPr="00116BB7">
        <w:rPr>
          <w:rFonts w:ascii="Trebuchet MS" w:hAnsi="Trebuchet MS"/>
        </w:rPr>
        <w:t>AT</w:t>
      </w:r>
      <w:proofErr w:type="spellEnd"/>
      <w:r w:rsidRPr="00116BB7">
        <w:rPr>
          <w:rFonts w:ascii="Trebuchet MS" w:hAnsi="Trebuchet MS"/>
        </w:rPr>
        <w:t xml:space="preserve"> poate modifica/completa, prin notificare, următoarele documente care fac parte integrantă din </w:t>
      </w:r>
      <w:r w:rsidR="003D10F2" w:rsidRPr="00116BB7">
        <w:rPr>
          <w:rFonts w:ascii="Trebuchet MS" w:hAnsi="Trebuchet MS"/>
        </w:rPr>
        <w:t>Contractul/</w:t>
      </w:r>
      <w:r w:rsidRPr="00116BB7">
        <w:rPr>
          <w:rFonts w:ascii="Trebuchet MS" w:hAnsi="Trebuchet MS"/>
        </w:rPr>
        <w:t xml:space="preserve">Decizia de Finanțare: </w:t>
      </w:r>
    </w:p>
    <w:p w14:paraId="3067CCB1" w14:textId="77777777" w:rsidR="008C2E49" w:rsidRPr="00116BB7" w:rsidRDefault="008C2E49" w:rsidP="008C2E49">
      <w:pPr>
        <w:pStyle w:val="ListParagraph"/>
        <w:numPr>
          <w:ilvl w:val="0"/>
          <w:numId w:val="3"/>
        </w:numPr>
        <w:spacing w:after="0"/>
        <w:jc w:val="both"/>
        <w:rPr>
          <w:rFonts w:ascii="Trebuchet MS" w:hAnsi="Trebuchet MS"/>
        </w:rPr>
      </w:pPr>
      <w:r w:rsidRPr="00116BB7">
        <w:rPr>
          <w:rFonts w:ascii="Trebuchet MS" w:hAnsi="Trebuchet MS"/>
        </w:rPr>
        <w:t>Denumirea, adresa sediului AM POAT, codul fiscal și alte date de contact, precum și reprezentantul legal;</w:t>
      </w:r>
    </w:p>
    <w:p w14:paraId="046159DC" w14:textId="76A44549" w:rsidR="001D3AA1" w:rsidRDefault="001D3AA1" w:rsidP="008C2E49">
      <w:pPr>
        <w:numPr>
          <w:ilvl w:val="0"/>
          <w:numId w:val="3"/>
        </w:numPr>
        <w:spacing w:after="0"/>
        <w:jc w:val="both"/>
        <w:rPr>
          <w:rFonts w:ascii="Trebuchet MS" w:hAnsi="Trebuchet MS"/>
        </w:rPr>
      </w:pPr>
      <w:r w:rsidRPr="00116BB7">
        <w:rPr>
          <w:rFonts w:ascii="Trebuchet MS" w:hAnsi="Trebuchet MS"/>
        </w:rPr>
        <w:t>Anexa Condiții de rambursare a cheltuielilor;</w:t>
      </w:r>
    </w:p>
    <w:p w14:paraId="25B5DA08" w14:textId="75A84B54" w:rsidR="008C2E49" w:rsidRPr="00116BB7" w:rsidRDefault="008C2E49" w:rsidP="008C2E49">
      <w:pPr>
        <w:numPr>
          <w:ilvl w:val="0"/>
          <w:numId w:val="3"/>
        </w:numPr>
        <w:spacing w:after="0"/>
        <w:jc w:val="both"/>
        <w:rPr>
          <w:rFonts w:ascii="Trebuchet MS" w:hAnsi="Trebuchet MS"/>
        </w:rPr>
      </w:pPr>
      <w:r w:rsidRPr="00116BB7">
        <w:rPr>
          <w:rFonts w:ascii="Trebuchet MS" w:hAnsi="Trebuchet MS"/>
        </w:rPr>
        <w:t>Anexa</w:t>
      </w:r>
      <w:ins w:id="9" w:author="Adina Cristina Dragu" w:date="2023-12-29T12:25:00Z">
        <w:r w:rsidR="000A0196">
          <w:rPr>
            <w:rFonts w:ascii="Trebuchet MS" w:hAnsi="Trebuchet MS"/>
          </w:rPr>
          <w:t xml:space="preserve"> </w:t>
        </w:r>
      </w:ins>
      <w:r w:rsidRPr="00116BB7">
        <w:rPr>
          <w:rFonts w:ascii="Trebuchet MS" w:hAnsi="Trebuchet MS"/>
        </w:rPr>
        <w:t>Măsuri de informare și publicitate;</w:t>
      </w:r>
    </w:p>
    <w:p w14:paraId="4C7A24D2" w14:textId="18609480" w:rsidR="008C2E49" w:rsidRPr="00116BB7" w:rsidRDefault="008C2E49" w:rsidP="008C2E49">
      <w:pPr>
        <w:numPr>
          <w:ilvl w:val="0"/>
          <w:numId w:val="3"/>
        </w:numPr>
        <w:jc w:val="both"/>
        <w:rPr>
          <w:rFonts w:ascii="Trebuchet MS" w:hAnsi="Trebuchet MS"/>
        </w:rPr>
      </w:pPr>
      <w:r w:rsidRPr="00116BB7">
        <w:rPr>
          <w:rFonts w:ascii="Trebuchet MS" w:hAnsi="Trebuchet MS"/>
        </w:rPr>
        <w:t>Anexa</w:t>
      </w:r>
      <w:ins w:id="10" w:author="Adina Cristina Dragu" w:date="2023-12-29T12:25:00Z">
        <w:r w:rsidR="000A0196">
          <w:rPr>
            <w:rFonts w:ascii="Trebuchet MS" w:hAnsi="Trebuchet MS"/>
          </w:rPr>
          <w:t xml:space="preserve"> </w:t>
        </w:r>
      </w:ins>
      <w:r w:rsidRPr="00116BB7">
        <w:rPr>
          <w:rFonts w:ascii="Trebuchet MS" w:hAnsi="Trebuchet MS"/>
        </w:rPr>
        <w:t>Monitorizarea și raportarea.</w:t>
      </w:r>
    </w:p>
    <w:p w14:paraId="695D4BF5" w14:textId="6C728CB6" w:rsidR="008C2E49" w:rsidRPr="00116BB7" w:rsidRDefault="008C2E49" w:rsidP="00F32D58">
      <w:pPr>
        <w:jc w:val="both"/>
        <w:rPr>
          <w:rFonts w:ascii="Trebuchet MS" w:hAnsi="Trebuchet MS"/>
        </w:rPr>
      </w:pPr>
    </w:p>
    <w:p w14:paraId="3B37E233" w14:textId="77777777" w:rsidR="008C2E49" w:rsidRPr="00116BB7" w:rsidRDefault="008C2E49" w:rsidP="008C2E49">
      <w:pPr>
        <w:jc w:val="both"/>
        <w:rPr>
          <w:rFonts w:ascii="Trebuchet MS" w:hAnsi="Trebuchet MS"/>
          <w:b/>
        </w:rPr>
      </w:pPr>
      <w:r w:rsidRPr="00116BB7">
        <w:rPr>
          <w:rFonts w:ascii="Trebuchet MS" w:hAnsi="Trebuchet MS"/>
          <w:b/>
        </w:rPr>
        <w:t>Monitorizare</w:t>
      </w:r>
    </w:p>
    <w:p w14:paraId="69EDA374" w14:textId="590A334F" w:rsidR="008C2E49" w:rsidRPr="00116BB7" w:rsidRDefault="008C2E49" w:rsidP="008C2E49">
      <w:pPr>
        <w:numPr>
          <w:ilvl w:val="0"/>
          <w:numId w:val="1"/>
        </w:numPr>
        <w:jc w:val="both"/>
        <w:rPr>
          <w:rFonts w:ascii="Trebuchet MS" w:hAnsi="Trebuchet MS"/>
        </w:rPr>
      </w:pPr>
      <w:r w:rsidRPr="00116BB7">
        <w:rPr>
          <w:rFonts w:ascii="Trebuchet MS" w:hAnsi="Trebuchet MS"/>
        </w:rPr>
        <w:t>În conformitate cu prevederile art. 1</w:t>
      </w:r>
      <w:r w:rsidR="001D3AA1" w:rsidRPr="00116BB7">
        <w:rPr>
          <w:rFonts w:ascii="Trebuchet MS" w:hAnsi="Trebuchet MS"/>
        </w:rPr>
        <w:t>5</w:t>
      </w:r>
      <w:r w:rsidRPr="00116BB7">
        <w:rPr>
          <w:rFonts w:ascii="Trebuchet MS" w:hAnsi="Trebuchet MS"/>
        </w:rPr>
        <w:t xml:space="preserve">, alin. (2) din Ordonanța de Urgență a Guvernului nr. </w:t>
      </w:r>
      <w:r w:rsidR="001D3AA1" w:rsidRPr="00116BB7">
        <w:rPr>
          <w:rFonts w:ascii="Trebuchet MS" w:hAnsi="Trebuchet MS"/>
        </w:rPr>
        <w:t>133</w:t>
      </w:r>
      <w:r w:rsidRPr="00116BB7">
        <w:rPr>
          <w:rFonts w:ascii="Trebuchet MS" w:hAnsi="Trebuchet MS"/>
        </w:rPr>
        <w:t>/20</w:t>
      </w:r>
      <w:r w:rsidR="001D3AA1" w:rsidRPr="00116BB7">
        <w:rPr>
          <w:rFonts w:ascii="Trebuchet MS" w:hAnsi="Trebuchet MS"/>
        </w:rPr>
        <w:t>21</w:t>
      </w:r>
      <w:r w:rsidRPr="00116BB7">
        <w:rPr>
          <w:rFonts w:ascii="Trebuchet MS" w:hAnsi="Trebuchet MS"/>
        </w:rPr>
        <w:t xml:space="preserve"> </w:t>
      </w:r>
      <w:r w:rsidR="001D3AA1" w:rsidRPr="00116BB7">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16BB7">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116BB7">
        <w:rPr>
          <w:rFonts w:ascii="Trebuchet MS" w:hAnsi="Trebuchet MS"/>
        </w:rPr>
        <w:t>şi</w:t>
      </w:r>
      <w:proofErr w:type="spellEnd"/>
      <w:r w:rsidRPr="00116BB7">
        <w:rPr>
          <w:rFonts w:ascii="Trebuchet MS" w:hAnsi="Trebuchet MS"/>
        </w:rPr>
        <w:t xml:space="preserve">/sau finalizării contractelor de </w:t>
      </w:r>
      <w:proofErr w:type="spellStart"/>
      <w:r w:rsidRPr="00116BB7">
        <w:rPr>
          <w:rFonts w:ascii="Trebuchet MS" w:hAnsi="Trebuchet MS"/>
        </w:rPr>
        <w:t>achiziţie</w:t>
      </w:r>
      <w:proofErr w:type="spellEnd"/>
      <w:r w:rsidRPr="00116BB7">
        <w:rPr>
          <w:rFonts w:ascii="Trebuchet MS" w:hAnsi="Trebuchet MS"/>
        </w:rPr>
        <w:t xml:space="preserve"> publică aferente </w:t>
      </w:r>
      <w:r w:rsidR="003D10F2" w:rsidRPr="00116BB7">
        <w:rPr>
          <w:rFonts w:ascii="Trebuchet MS" w:hAnsi="Trebuchet MS"/>
        </w:rPr>
        <w:t xml:space="preserve">Contractului de </w:t>
      </w:r>
      <w:proofErr w:type="spellStart"/>
      <w:r w:rsidR="003D10F2" w:rsidRPr="00116BB7">
        <w:rPr>
          <w:rFonts w:ascii="Trebuchet MS" w:hAnsi="Trebuchet MS"/>
        </w:rPr>
        <w:t>finantare</w:t>
      </w:r>
      <w:proofErr w:type="spellEnd"/>
      <w:r w:rsidR="003D10F2" w:rsidRPr="00116BB7">
        <w:rPr>
          <w:rFonts w:ascii="Trebuchet MS" w:hAnsi="Trebuchet MS"/>
        </w:rPr>
        <w:t xml:space="preserve"> /</w:t>
      </w:r>
      <w:r w:rsidRPr="00116BB7">
        <w:rPr>
          <w:rFonts w:ascii="Trebuchet MS" w:hAnsi="Trebuchet MS"/>
        </w:rPr>
        <w:t xml:space="preserve">Deciziei de </w:t>
      </w:r>
      <w:proofErr w:type="spellStart"/>
      <w:r w:rsidRPr="00116BB7">
        <w:rPr>
          <w:rFonts w:ascii="Trebuchet MS" w:hAnsi="Trebuchet MS"/>
        </w:rPr>
        <w:t>Finanţare</w:t>
      </w:r>
      <w:proofErr w:type="spellEnd"/>
      <w:r w:rsidRPr="00116BB7">
        <w:rPr>
          <w:rFonts w:ascii="Trebuchet MS" w:hAnsi="Trebuchet MS"/>
        </w:rPr>
        <w:t xml:space="preserve">, în </w:t>
      </w:r>
      <w:proofErr w:type="spellStart"/>
      <w:r w:rsidRPr="00116BB7">
        <w:rPr>
          <w:rFonts w:ascii="Trebuchet MS" w:hAnsi="Trebuchet MS"/>
        </w:rPr>
        <w:t>condiţiile</w:t>
      </w:r>
      <w:proofErr w:type="spellEnd"/>
      <w:r w:rsidRPr="00116BB7">
        <w:rPr>
          <w:rFonts w:ascii="Trebuchet MS" w:hAnsi="Trebuchet MS"/>
        </w:rPr>
        <w:t xml:space="preserve"> legii.</w:t>
      </w:r>
    </w:p>
    <w:p w14:paraId="2FB5CC7F" w14:textId="1AD6B608" w:rsidR="008C2E49" w:rsidRPr="00973652" w:rsidRDefault="008C2E49" w:rsidP="008C2E49">
      <w:pPr>
        <w:jc w:val="both"/>
        <w:rPr>
          <w:rFonts w:ascii="Trebuchet MS" w:hAnsi="Trebuchet MS"/>
          <w:b/>
        </w:rPr>
      </w:pPr>
      <w:r w:rsidRPr="00973652">
        <w:rPr>
          <w:rFonts w:ascii="Trebuchet MS" w:hAnsi="Trebuchet MS"/>
          <w:b/>
        </w:rPr>
        <w:t xml:space="preserve">Încetarea </w:t>
      </w:r>
      <w:r w:rsidR="009B0D09" w:rsidRPr="00973652">
        <w:rPr>
          <w:rFonts w:ascii="Trebuchet MS" w:hAnsi="Trebuchet MS"/>
          <w:b/>
        </w:rPr>
        <w:t>Contractului/</w:t>
      </w:r>
      <w:r w:rsidRPr="00973652">
        <w:rPr>
          <w:rFonts w:ascii="Trebuchet MS" w:hAnsi="Trebuchet MS"/>
          <w:b/>
        </w:rPr>
        <w:t>Deciziei de finanțare</w:t>
      </w:r>
    </w:p>
    <w:p w14:paraId="283BED14" w14:textId="11BD6BB1" w:rsidR="001803D0" w:rsidRPr="00973652" w:rsidRDefault="001803D0" w:rsidP="00881C05">
      <w:pPr>
        <w:pStyle w:val="NormalWeb"/>
        <w:numPr>
          <w:ilvl w:val="0"/>
          <w:numId w:val="1"/>
        </w:numPr>
        <w:spacing w:before="0" w:beforeAutospacing="0" w:after="0" w:afterAutospacing="0"/>
        <w:jc w:val="both"/>
      </w:pPr>
      <w:r w:rsidRPr="00973652">
        <w:rPr>
          <w:rFonts w:ascii="Trebuchet MS" w:hAnsi="Trebuchet MS"/>
        </w:rPr>
        <w:t>În cazul încetării Contractului/Deciziei de Finanțare conform art.  15 – Încetarea contractului</w:t>
      </w:r>
      <w:r w:rsidR="00AA7016" w:rsidRPr="00973652">
        <w:rPr>
          <w:rFonts w:ascii="Trebuchet MS" w:hAnsi="Trebuchet MS"/>
        </w:rPr>
        <w:t>/deciziei</w:t>
      </w:r>
      <w:r w:rsidRPr="00973652">
        <w:rPr>
          <w:rFonts w:ascii="Trebuchet MS" w:hAnsi="Trebuchet MS"/>
        </w:rPr>
        <w:t xml:space="preserve"> de finanțare și recuperarea sumelor plătite necuvenit ca urmare a unor nereguli</w:t>
      </w:r>
      <w:r w:rsidR="00407B30" w:rsidRPr="00973652">
        <w:rPr>
          <w:rFonts w:ascii="Trebuchet MS" w:hAnsi="Trebuchet MS"/>
        </w:rPr>
        <w:t xml:space="preserve"> </w:t>
      </w:r>
      <w:r w:rsidRPr="00973652">
        <w:rPr>
          <w:rFonts w:ascii="Trebuchet MS" w:hAnsi="Trebuchet MS"/>
        </w:rPr>
        <w:t>din Condiții generale ale CTRF/DF, AM P</w:t>
      </w:r>
      <w:r w:rsidR="00407B30" w:rsidRPr="00973652">
        <w:rPr>
          <w:rFonts w:ascii="Trebuchet MS" w:hAnsi="Trebuchet MS"/>
        </w:rPr>
        <w:t>O</w:t>
      </w:r>
      <w:r w:rsidRPr="00973652">
        <w:rPr>
          <w:rFonts w:ascii="Trebuchet MS" w:hAnsi="Trebuchet MS"/>
        </w:rPr>
        <w:t>AT emite pe numele beneficiarilor</w:t>
      </w:r>
      <w:r w:rsidRPr="00973652">
        <w:t xml:space="preserve"> </w:t>
      </w:r>
      <w:r w:rsidRPr="00973652">
        <w:rPr>
          <w:rFonts w:ascii="Trebuchet MS" w:hAnsi="Trebuchet MS"/>
        </w:rPr>
        <w:t>liderilor de parteneriat/partenerilor o decizie de reziliere a contractului</w:t>
      </w:r>
      <w:r w:rsidR="00856164" w:rsidRPr="00973652">
        <w:rPr>
          <w:rFonts w:ascii="Trebuchet MS" w:hAnsi="Trebuchet MS"/>
        </w:rPr>
        <w:t>/deciziei</w:t>
      </w:r>
      <w:r w:rsidRPr="00973652">
        <w:rPr>
          <w:rFonts w:ascii="Trebuchet MS" w:hAnsi="Trebuchet MS"/>
        </w:rPr>
        <w:t xml:space="preserve"> de finanțare</w:t>
      </w:r>
      <w:r w:rsidR="00973652" w:rsidRPr="00973652">
        <w:rPr>
          <w:rFonts w:ascii="Trebuchet MS" w:hAnsi="Trebuchet MS"/>
        </w:rPr>
        <w:t xml:space="preserve"> și recuperează, după caz, sumele cuvenite, conform prevederilor cap. IX Decizia de reziliere a contractului de finanțare din OUG 133/2021, cu modificările si completările ulterioare</w:t>
      </w:r>
      <w:r w:rsidRPr="00973652">
        <w:rPr>
          <w:rFonts w:ascii="Trebuchet MS" w:hAnsi="Trebuchet MS"/>
        </w:rPr>
        <w:t>.</w:t>
      </w:r>
    </w:p>
    <w:p w14:paraId="42B79B33" w14:textId="77777777" w:rsidR="00973652"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Default="000C7E5A" w:rsidP="00973652">
      <w:pPr>
        <w:pStyle w:val="NormalWeb"/>
        <w:spacing w:before="0" w:beforeAutospacing="0" w:after="0" w:afterAutospacing="0"/>
        <w:jc w:val="both"/>
        <w:rPr>
          <w:rFonts w:ascii="Trebuchet MS" w:hAnsi="Trebuchet MS"/>
          <w:b/>
        </w:rPr>
      </w:pPr>
      <w:r w:rsidRPr="002307E5">
        <w:rPr>
          <w:rFonts w:ascii="Trebuchet MS" w:hAnsi="Trebuchet MS"/>
          <w:b/>
        </w:rPr>
        <w:t>Nereguli, control, recuperare</w:t>
      </w:r>
    </w:p>
    <w:p w14:paraId="47AD0ECD"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2307E5">
        <w:rPr>
          <w:rFonts w:ascii="Trebuchet MS" w:hAnsi="Trebuchet MS"/>
        </w:rPr>
        <w:t>co</w:t>
      </w:r>
      <w:proofErr w:type="spellEnd"/>
      <w:r w:rsidRPr="002307E5">
        <w:rPr>
          <w:rFonts w:ascii="Trebuchet MS" w:hAnsi="Trebuchet MS"/>
        </w:rPr>
        <w:t xml:space="preserve">-finanțate din </w:t>
      </w:r>
      <w:proofErr w:type="spellStart"/>
      <w:r w:rsidRPr="002307E5">
        <w:rPr>
          <w:rFonts w:ascii="Trebuchet MS" w:hAnsi="Trebuchet MS"/>
        </w:rPr>
        <w:t>PoAT</w:t>
      </w:r>
      <w:proofErr w:type="spellEnd"/>
      <w:r w:rsidRPr="002307E5">
        <w:rPr>
          <w:rFonts w:ascii="Trebuchet MS" w:hAnsi="Trebuchet MS"/>
        </w:rPr>
        <w:t>.</w:t>
      </w:r>
    </w:p>
    <w:p w14:paraId="551DAD1B"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Constituie obiect al recuperării creanțele bugetare constatate și accesoriile acestora, respectiv sumele individualizate în titlul de creanță emis potrivit prevederilor OUG nr. 66/2011 privind prevenirea, constatarea și sancționarea neregulilor apărute în obținerea și </w:t>
      </w:r>
      <w:r w:rsidRPr="002307E5">
        <w:rPr>
          <w:rFonts w:ascii="Trebuchet MS" w:hAnsi="Trebuchet MS"/>
        </w:rPr>
        <w:lastRenderedPageBreak/>
        <w:t>utilizarea fondurilor europene și/sau a fondurilor publice naționale aferente acestora, cu modificările și completările ulterioare.</w:t>
      </w:r>
    </w:p>
    <w:p w14:paraId="44AB3CB0"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În cazul nerespectării obligației de restituire a creanței bugetare, Autoritatea de Management pentru Programul Asistență Tehnică va aplica prevederile art.40 OUG nr. 66/2011 privind prevenirea, constatarea și sancționarea neregulilor apărute în obținerea și utilizarea fondurilor europene și/sau a fondurilor publice naționale aferente acestora, cu modificările și completările ulterioare.</w:t>
      </w:r>
    </w:p>
    <w:p w14:paraId="667B9F7F"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proofErr w:type="spellStart"/>
      <w:r w:rsidRPr="002307E5">
        <w:rPr>
          <w:rFonts w:ascii="Trebuchet MS" w:hAnsi="Trebuchet MS"/>
        </w:rPr>
        <w:t>saisprezecea</w:t>
      </w:r>
      <w:proofErr w:type="spellEnd"/>
      <w:r w:rsidRPr="002307E5">
        <w:rPr>
          <w:rFonts w:ascii="Trebuchet MS" w:hAnsi="Trebuchet MS"/>
        </w:rPr>
        <w:t>) zi se vor calcula dobânzi de întârziere, în procentul stabilit conform dispozițiilor legale în vigoare la data respectivă, pentru fiecare zi de întârziere.</w:t>
      </w:r>
    </w:p>
    <w:p w14:paraId="48AB4028" w14:textId="1533F0F1" w:rsidR="008C2E49" w:rsidRPr="004F337E" w:rsidRDefault="008C2E49" w:rsidP="008C2E49">
      <w:pPr>
        <w:numPr>
          <w:ilvl w:val="0"/>
          <w:numId w:val="1"/>
        </w:numPr>
        <w:jc w:val="both"/>
        <w:rPr>
          <w:rFonts w:ascii="Trebuchet MS" w:hAnsi="Trebuchet MS"/>
        </w:rPr>
      </w:pPr>
      <w:r w:rsidRPr="004F337E">
        <w:rPr>
          <w:rFonts w:ascii="Trebuchet MS" w:hAnsi="Trebuchet MS"/>
        </w:rPr>
        <w:t xml:space="preserve"> Finanțarea nerambursabilă acordată va fi recuperată proporțional și în cazul în care mijloacele fixe achiziționate în cadrul proiectelor implementate în cadrul Programului Asistență Tehnică sunt în</w:t>
      </w:r>
      <w:r w:rsidR="002C0AF2">
        <w:rPr>
          <w:rFonts w:ascii="Trebuchet MS" w:hAnsi="Trebuchet MS"/>
        </w:rPr>
        <w:t xml:space="preserve"> </w:t>
      </w:r>
      <w:r w:rsidRPr="004F337E">
        <w:rPr>
          <w:rFonts w:ascii="Trebuchet MS" w:hAnsi="Trebuchet MS"/>
        </w:rPr>
        <w:t>străinătate pe durata de amortizare a acestora, ulterior finalizării proiectului.</w:t>
      </w:r>
    </w:p>
    <w:p w14:paraId="6CC911A0" w14:textId="77777777" w:rsidR="008C2E49" w:rsidRPr="004F337E" w:rsidRDefault="008C2E49" w:rsidP="008C2E49">
      <w:pPr>
        <w:jc w:val="both"/>
        <w:rPr>
          <w:rFonts w:ascii="Trebuchet MS" w:hAnsi="Trebuchet MS"/>
        </w:rPr>
      </w:pPr>
    </w:p>
    <w:p w14:paraId="78B611D2" w14:textId="77777777" w:rsidR="008C2E49" w:rsidRPr="004F337E" w:rsidRDefault="008C2E49" w:rsidP="008C2E49">
      <w:pPr>
        <w:jc w:val="both"/>
        <w:rPr>
          <w:rFonts w:ascii="Trebuchet MS" w:hAnsi="Trebuchet MS"/>
        </w:rPr>
      </w:pPr>
    </w:p>
    <w:p w14:paraId="22FCB8BF" w14:textId="77777777" w:rsidR="00204639" w:rsidRDefault="00204639">
      <w:pPr>
        <w:rPr>
          <w:rFonts w:ascii="Trebuchet MS" w:hAnsi="Trebuchet MS"/>
        </w:rPr>
      </w:pPr>
    </w:p>
    <w:p w14:paraId="7BC8A9B8" w14:textId="77777777" w:rsidR="002179E6" w:rsidRDefault="002179E6">
      <w:pPr>
        <w:rPr>
          <w:rFonts w:ascii="Trebuchet MS" w:hAnsi="Trebuchet MS"/>
        </w:rPr>
      </w:pPr>
    </w:p>
    <w:p w14:paraId="69B66446" w14:textId="77777777" w:rsidR="002179E6" w:rsidRDefault="002179E6">
      <w:pPr>
        <w:rPr>
          <w:rFonts w:ascii="Trebuchet MS" w:hAnsi="Trebuchet MS"/>
        </w:rPr>
      </w:pPr>
    </w:p>
    <w:p w14:paraId="339D2184" w14:textId="77777777" w:rsidR="002179E6" w:rsidRDefault="002179E6">
      <w:pPr>
        <w:rPr>
          <w:rFonts w:ascii="Trebuchet MS" w:hAnsi="Trebuchet MS"/>
        </w:rPr>
      </w:pPr>
    </w:p>
    <w:p w14:paraId="72B09A0C" w14:textId="77777777" w:rsidR="002179E6" w:rsidRDefault="002179E6">
      <w:pPr>
        <w:rPr>
          <w:rFonts w:ascii="Trebuchet MS" w:hAnsi="Trebuchet MS"/>
        </w:rPr>
      </w:pPr>
    </w:p>
    <w:p w14:paraId="42E5E9CA" w14:textId="77777777" w:rsidR="002179E6" w:rsidRDefault="002179E6">
      <w:pPr>
        <w:rPr>
          <w:rFonts w:ascii="Trebuchet MS" w:hAnsi="Trebuchet MS"/>
        </w:rPr>
      </w:pPr>
    </w:p>
    <w:p w14:paraId="3CC8D75E" w14:textId="77777777" w:rsidR="00204639" w:rsidRDefault="00204639">
      <w:pPr>
        <w:rPr>
          <w:rFonts w:ascii="Trebuchet MS" w:hAnsi="Trebuchet MS"/>
        </w:rPr>
      </w:pPr>
    </w:p>
    <w:p w14:paraId="2F9D8F65" w14:textId="77777777" w:rsidR="005435F4" w:rsidRDefault="005435F4">
      <w:pPr>
        <w:rPr>
          <w:rFonts w:ascii="Trebuchet MS" w:hAnsi="Trebuchet MS"/>
        </w:rPr>
      </w:pPr>
    </w:p>
    <w:p w14:paraId="2897965D" w14:textId="77777777" w:rsidR="00547732" w:rsidRDefault="00547732">
      <w:pPr>
        <w:rPr>
          <w:rFonts w:ascii="Trebuchet MS" w:hAnsi="Trebuchet MS"/>
        </w:rPr>
      </w:pPr>
    </w:p>
    <w:p w14:paraId="1F9B40C2" w14:textId="77777777" w:rsidR="00547732" w:rsidRDefault="00547732">
      <w:pPr>
        <w:rPr>
          <w:rFonts w:ascii="Trebuchet MS" w:hAnsi="Trebuchet MS"/>
        </w:rPr>
      </w:pPr>
    </w:p>
    <w:p w14:paraId="5D3F821C" w14:textId="77777777" w:rsidR="00547732" w:rsidRDefault="00547732">
      <w:pPr>
        <w:rPr>
          <w:rFonts w:ascii="Trebuchet MS" w:hAnsi="Trebuchet MS"/>
        </w:rPr>
      </w:pPr>
    </w:p>
    <w:p w14:paraId="13E5A456" w14:textId="77777777" w:rsidR="00547732" w:rsidRPr="002179E6" w:rsidRDefault="00547732">
      <w:pPr>
        <w:rPr>
          <w:rFonts w:ascii="Trebuchet MS" w:hAnsi="Trebuchet MS"/>
        </w:rPr>
      </w:pPr>
    </w:p>
    <w:p w14:paraId="38E2AEF8" w14:textId="77777777" w:rsidR="005435F4" w:rsidRPr="002179E6" w:rsidRDefault="005435F4">
      <w:pPr>
        <w:rPr>
          <w:rFonts w:ascii="Trebuchet MS" w:hAnsi="Trebuchet MS"/>
        </w:rPr>
      </w:pPr>
    </w:p>
    <w:p w14:paraId="5D20B795" w14:textId="04AEFBC9" w:rsidR="005435F4" w:rsidRPr="002179E6" w:rsidRDefault="005435F4" w:rsidP="002179E6">
      <w:pPr>
        <w:jc w:val="right"/>
        <w:rPr>
          <w:rFonts w:ascii="Trebuchet MS" w:hAnsi="Trebuchet MS"/>
        </w:rPr>
      </w:pPr>
    </w:p>
    <w:p w14:paraId="1DEEF78B" w14:textId="7FF6C737" w:rsidR="00AD34BE" w:rsidRDefault="00AD34BE" w:rsidP="00AD34BE">
      <w:pPr>
        <w:jc w:val="center"/>
        <w:rPr>
          <w:rFonts w:ascii="Trebuchet MS" w:eastAsia="Arial" w:hAnsi="Trebuchet MS"/>
          <w:spacing w:val="1"/>
        </w:rPr>
      </w:pPr>
      <w:r w:rsidRPr="00AD34BE">
        <w:rPr>
          <w:rFonts w:ascii="Trebuchet MS" w:eastAsia="Arial" w:hAnsi="Trebuchet MS"/>
          <w:spacing w:val="1"/>
        </w:rPr>
        <w:t>Planul de monitorizare a proiectului</w:t>
      </w:r>
    </w:p>
    <w:p w14:paraId="430930D4" w14:textId="77777777" w:rsidR="00204639" w:rsidRDefault="00204639" w:rsidP="00204639">
      <w:pPr>
        <w:jc w:val="center"/>
        <w:rPr>
          <w:rFonts w:ascii="Trebuchet MS" w:eastAsia="Arial" w:hAnsi="Trebuchet MS"/>
          <w:spacing w:val="1"/>
        </w:rPr>
      </w:pPr>
    </w:p>
    <w:p w14:paraId="44587964" w14:textId="77777777" w:rsidR="00204639" w:rsidRDefault="00204639" w:rsidP="00204639">
      <w:pPr>
        <w:jc w:val="center"/>
        <w:rPr>
          <w:rFonts w:ascii="Trebuchet MS" w:eastAsia="Arial" w:hAnsi="Trebuchet MS"/>
          <w:spacing w:val="1"/>
        </w:rPr>
      </w:pPr>
    </w:p>
    <w:tbl>
      <w:tblPr>
        <w:tblW w:w="55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859"/>
        <w:gridCol w:w="2270"/>
        <w:gridCol w:w="890"/>
        <w:gridCol w:w="794"/>
        <w:gridCol w:w="852"/>
        <w:gridCol w:w="1723"/>
        <w:gridCol w:w="1134"/>
        <w:gridCol w:w="1134"/>
      </w:tblGrid>
      <w:tr w:rsidR="00DB107B" w:rsidRPr="00DB563C" w14:paraId="64EF7CA5" w14:textId="77777777" w:rsidTr="00DB107B">
        <w:trPr>
          <w:trHeight w:val="360"/>
          <w:jc w:val="center"/>
        </w:trPr>
        <w:tc>
          <w:tcPr>
            <w:tcW w:w="332" w:type="pct"/>
            <w:vMerge w:val="restart"/>
            <w:shd w:val="clear" w:color="auto" w:fill="auto"/>
          </w:tcPr>
          <w:p w14:paraId="4A1AD135"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Nr. crt. </w:t>
            </w:r>
          </w:p>
        </w:tc>
        <w:tc>
          <w:tcPr>
            <w:tcW w:w="415" w:type="pct"/>
            <w:vMerge w:val="restart"/>
          </w:tcPr>
          <w:p w14:paraId="01D8B64C" w14:textId="77777777" w:rsidR="00C331DD" w:rsidRPr="00AC7BB0" w:rsidRDefault="00C331DD" w:rsidP="00B07FC3">
            <w:pPr>
              <w:jc w:val="both"/>
              <w:rPr>
                <w:rFonts w:ascii="Trebuchet MS" w:hAnsi="Trebuchet MS"/>
                <w:sz w:val="16"/>
              </w:rPr>
            </w:pPr>
            <w:r w:rsidRPr="00AC7BB0">
              <w:rPr>
                <w:rFonts w:ascii="Trebuchet MS" w:hAnsi="Trebuchet MS"/>
                <w:sz w:val="16"/>
              </w:rPr>
              <w:t>Indicator de etapă / cod indicator</w:t>
            </w:r>
          </w:p>
        </w:tc>
        <w:tc>
          <w:tcPr>
            <w:tcW w:w="1097" w:type="pct"/>
            <w:vMerge w:val="restart"/>
            <w:shd w:val="clear" w:color="auto" w:fill="auto"/>
          </w:tcPr>
          <w:p w14:paraId="71D6457E"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Tip indicator de etapă (calitativ/cantitativ/valoric) </w:t>
            </w:r>
          </w:p>
        </w:tc>
        <w:tc>
          <w:tcPr>
            <w:tcW w:w="430" w:type="pct"/>
            <w:vMerge w:val="restart"/>
          </w:tcPr>
          <w:p w14:paraId="4434E258" w14:textId="77777777" w:rsidR="00C331DD" w:rsidRPr="00AC7BB0" w:rsidRDefault="00C331DD" w:rsidP="00B07FC3">
            <w:pPr>
              <w:jc w:val="both"/>
              <w:rPr>
                <w:rFonts w:ascii="Trebuchet MS" w:hAnsi="Trebuchet MS"/>
                <w:sz w:val="16"/>
              </w:rPr>
            </w:pPr>
            <w:r w:rsidRPr="00AC7BB0">
              <w:rPr>
                <w:rFonts w:ascii="Trebuchet MS" w:hAnsi="Trebuchet MS"/>
                <w:sz w:val="16"/>
              </w:rPr>
              <w:t>Descriere</w:t>
            </w:r>
          </w:p>
        </w:tc>
        <w:tc>
          <w:tcPr>
            <w:tcW w:w="384" w:type="pct"/>
            <w:vMerge w:val="restart"/>
          </w:tcPr>
          <w:p w14:paraId="3BDC2635" w14:textId="77777777" w:rsidR="00C331DD" w:rsidRPr="00AC7BB0" w:rsidRDefault="00C331DD" w:rsidP="00B07FC3">
            <w:pPr>
              <w:jc w:val="both"/>
              <w:rPr>
                <w:rFonts w:ascii="Trebuchet MS" w:hAnsi="Trebuchet MS"/>
                <w:sz w:val="16"/>
              </w:rPr>
            </w:pPr>
            <w:r w:rsidRPr="00AC7BB0">
              <w:rPr>
                <w:rFonts w:ascii="Trebuchet MS" w:hAnsi="Trebuchet MS"/>
                <w:sz w:val="16"/>
              </w:rPr>
              <w:t>Criteriu de validare</w:t>
            </w:r>
          </w:p>
        </w:tc>
        <w:tc>
          <w:tcPr>
            <w:tcW w:w="412" w:type="pct"/>
            <w:vMerge w:val="restart"/>
          </w:tcPr>
          <w:p w14:paraId="07B289BD" w14:textId="77777777" w:rsidR="00C331DD" w:rsidRPr="00AC7BB0" w:rsidRDefault="00C331DD" w:rsidP="00B07FC3">
            <w:pPr>
              <w:jc w:val="both"/>
              <w:rPr>
                <w:rFonts w:ascii="Trebuchet MS" w:hAnsi="Trebuchet MS"/>
                <w:sz w:val="16"/>
              </w:rPr>
            </w:pPr>
            <w:r w:rsidRPr="00AC7BB0">
              <w:rPr>
                <w:rFonts w:ascii="Trebuchet MS" w:hAnsi="Trebuchet MS"/>
                <w:sz w:val="16"/>
              </w:rPr>
              <w:t>Termen de realizare</w:t>
            </w:r>
          </w:p>
        </w:tc>
        <w:tc>
          <w:tcPr>
            <w:tcW w:w="833" w:type="pct"/>
            <w:vMerge w:val="restart"/>
            <w:shd w:val="clear" w:color="auto" w:fill="auto"/>
          </w:tcPr>
          <w:p w14:paraId="675AB9E6"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Documente/dovezi  care probează îndeplinirea criteriilor  </w:t>
            </w:r>
          </w:p>
        </w:tc>
        <w:tc>
          <w:tcPr>
            <w:tcW w:w="548" w:type="pct"/>
            <w:vMerge w:val="restart"/>
          </w:tcPr>
          <w:p w14:paraId="1E9AAD22"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Țintă finală indicator de realizare </w:t>
            </w:r>
          </w:p>
        </w:tc>
        <w:tc>
          <w:tcPr>
            <w:tcW w:w="548" w:type="pct"/>
            <w:vMerge w:val="restart"/>
          </w:tcPr>
          <w:p w14:paraId="2EF0BF81" w14:textId="77777777" w:rsidR="00C331DD" w:rsidRPr="00AC7BB0" w:rsidRDefault="00C331DD" w:rsidP="00B07FC3">
            <w:pPr>
              <w:jc w:val="both"/>
              <w:rPr>
                <w:rFonts w:ascii="Trebuchet MS" w:hAnsi="Trebuchet MS"/>
                <w:sz w:val="16"/>
              </w:rPr>
            </w:pPr>
            <w:proofErr w:type="spellStart"/>
            <w:r w:rsidRPr="00AC7BB0">
              <w:rPr>
                <w:rFonts w:ascii="Trebuchet MS" w:hAnsi="Trebuchet MS"/>
                <w:sz w:val="16"/>
              </w:rPr>
              <w:t>Tintă</w:t>
            </w:r>
            <w:proofErr w:type="spellEnd"/>
            <w:r w:rsidRPr="00AC7BB0">
              <w:rPr>
                <w:rFonts w:ascii="Trebuchet MS" w:hAnsi="Trebuchet MS"/>
                <w:sz w:val="16"/>
              </w:rPr>
              <w:t xml:space="preserve"> finală indicator de rezultat</w:t>
            </w:r>
          </w:p>
        </w:tc>
      </w:tr>
      <w:tr w:rsidR="00DB107B" w:rsidRPr="00DB563C" w14:paraId="10283360" w14:textId="77777777" w:rsidTr="00DB107B">
        <w:trPr>
          <w:trHeight w:val="360"/>
          <w:jc w:val="center"/>
        </w:trPr>
        <w:tc>
          <w:tcPr>
            <w:tcW w:w="332" w:type="pct"/>
            <w:vMerge/>
            <w:shd w:val="clear" w:color="auto" w:fill="auto"/>
          </w:tcPr>
          <w:p w14:paraId="528DBC67" w14:textId="77777777" w:rsidR="00C331DD" w:rsidRPr="00AC7BB0" w:rsidRDefault="00C331DD" w:rsidP="00B07FC3">
            <w:pPr>
              <w:jc w:val="both"/>
              <w:rPr>
                <w:rFonts w:ascii="Trebuchet MS" w:hAnsi="Trebuchet MS"/>
                <w:sz w:val="16"/>
              </w:rPr>
            </w:pPr>
          </w:p>
        </w:tc>
        <w:tc>
          <w:tcPr>
            <w:tcW w:w="415" w:type="pct"/>
            <w:vMerge/>
          </w:tcPr>
          <w:p w14:paraId="22819BED" w14:textId="77777777" w:rsidR="00C331DD" w:rsidRPr="00AC7BB0" w:rsidRDefault="00C331DD" w:rsidP="00B07FC3">
            <w:pPr>
              <w:jc w:val="both"/>
              <w:rPr>
                <w:rFonts w:ascii="Trebuchet MS" w:hAnsi="Trebuchet MS"/>
                <w:sz w:val="16"/>
              </w:rPr>
            </w:pPr>
          </w:p>
        </w:tc>
        <w:tc>
          <w:tcPr>
            <w:tcW w:w="1097" w:type="pct"/>
            <w:vMerge/>
            <w:shd w:val="clear" w:color="auto" w:fill="auto"/>
          </w:tcPr>
          <w:p w14:paraId="6147AB23" w14:textId="77777777" w:rsidR="00C331DD" w:rsidRPr="00AC7BB0" w:rsidRDefault="00C331DD" w:rsidP="00B07FC3">
            <w:pPr>
              <w:jc w:val="both"/>
              <w:rPr>
                <w:rFonts w:ascii="Trebuchet MS" w:hAnsi="Trebuchet MS"/>
                <w:sz w:val="16"/>
              </w:rPr>
            </w:pPr>
          </w:p>
        </w:tc>
        <w:tc>
          <w:tcPr>
            <w:tcW w:w="430" w:type="pct"/>
            <w:vMerge/>
          </w:tcPr>
          <w:p w14:paraId="157D47F7" w14:textId="77777777" w:rsidR="00C331DD" w:rsidRPr="00AC7BB0" w:rsidRDefault="00C331DD" w:rsidP="00B07FC3">
            <w:pPr>
              <w:jc w:val="both"/>
              <w:rPr>
                <w:rFonts w:ascii="Trebuchet MS" w:hAnsi="Trebuchet MS"/>
                <w:sz w:val="16"/>
              </w:rPr>
            </w:pPr>
          </w:p>
        </w:tc>
        <w:tc>
          <w:tcPr>
            <w:tcW w:w="384" w:type="pct"/>
            <w:vMerge/>
          </w:tcPr>
          <w:p w14:paraId="023E97F1" w14:textId="77777777" w:rsidR="00C331DD" w:rsidRPr="00AC7BB0" w:rsidRDefault="00C331DD" w:rsidP="00B07FC3">
            <w:pPr>
              <w:jc w:val="both"/>
              <w:rPr>
                <w:rFonts w:ascii="Trebuchet MS" w:hAnsi="Trebuchet MS"/>
                <w:sz w:val="16"/>
              </w:rPr>
            </w:pPr>
          </w:p>
        </w:tc>
        <w:tc>
          <w:tcPr>
            <w:tcW w:w="412" w:type="pct"/>
            <w:vMerge/>
          </w:tcPr>
          <w:p w14:paraId="3657976C" w14:textId="77777777" w:rsidR="00C331DD" w:rsidRPr="00AC7BB0" w:rsidRDefault="00C331DD" w:rsidP="00B07FC3">
            <w:pPr>
              <w:jc w:val="both"/>
              <w:rPr>
                <w:rFonts w:ascii="Trebuchet MS" w:hAnsi="Trebuchet MS"/>
                <w:sz w:val="16"/>
              </w:rPr>
            </w:pPr>
          </w:p>
        </w:tc>
        <w:tc>
          <w:tcPr>
            <w:tcW w:w="833" w:type="pct"/>
            <w:vMerge/>
            <w:shd w:val="clear" w:color="auto" w:fill="auto"/>
          </w:tcPr>
          <w:p w14:paraId="5958DDC8" w14:textId="77777777" w:rsidR="00C331DD" w:rsidRPr="00AC7BB0" w:rsidRDefault="00C331DD" w:rsidP="00B07FC3">
            <w:pPr>
              <w:jc w:val="both"/>
              <w:rPr>
                <w:rFonts w:ascii="Trebuchet MS" w:hAnsi="Trebuchet MS"/>
                <w:sz w:val="16"/>
              </w:rPr>
            </w:pPr>
          </w:p>
        </w:tc>
        <w:tc>
          <w:tcPr>
            <w:tcW w:w="548" w:type="pct"/>
            <w:vMerge/>
          </w:tcPr>
          <w:p w14:paraId="41412071" w14:textId="77777777" w:rsidR="00C331DD" w:rsidRPr="00AC7BB0" w:rsidRDefault="00C331DD" w:rsidP="00B07FC3">
            <w:pPr>
              <w:jc w:val="both"/>
              <w:rPr>
                <w:rFonts w:ascii="Trebuchet MS" w:hAnsi="Trebuchet MS"/>
                <w:sz w:val="16"/>
              </w:rPr>
            </w:pPr>
          </w:p>
        </w:tc>
        <w:tc>
          <w:tcPr>
            <w:tcW w:w="548" w:type="pct"/>
            <w:vMerge/>
          </w:tcPr>
          <w:p w14:paraId="7A866045" w14:textId="77777777" w:rsidR="00C331DD" w:rsidRPr="00AC7BB0" w:rsidRDefault="00C331DD" w:rsidP="00B07FC3">
            <w:pPr>
              <w:jc w:val="both"/>
              <w:rPr>
                <w:rFonts w:ascii="Trebuchet MS" w:hAnsi="Trebuchet MS"/>
                <w:sz w:val="16"/>
              </w:rPr>
            </w:pPr>
          </w:p>
        </w:tc>
      </w:tr>
      <w:tr w:rsidR="00DB107B" w:rsidRPr="00DB563C" w14:paraId="7F63F107" w14:textId="77777777" w:rsidTr="00DB107B">
        <w:trPr>
          <w:jc w:val="center"/>
        </w:trPr>
        <w:tc>
          <w:tcPr>
            <w:tcW w:w="332" w:type="pct"/>
            <w:shd w:val="clear" w:color="auto" w:fill="auto"/>
          </w:tcPr>
          <w:p w14:paraId="7147AA89" w14:textId="77777777" w:rsidR="00C331DD" w:rsidRPr="00AC7BB0" w:rsidRDefault="00C331DD" w:rsidP="00B07FC3">
            <w:pPr>
              <w:jc w:val="both"/>
              <w:rPr>
                <w:rFonts w:ascii="Trebuchet MS" w:hAnsi="Trebuchet MS"/>
                <w:sz w:val="16"/>
              </w:rPr>
            </w:pPr>
          </w:p>
        </w:tc>
        <w:tc>
          <w:tcPr>
            <w:tcW w:w="415" w:type="pct"/>
          </w:tcPr>
          <w:p w14:paraId="6566409B" w14:textId="77777777" w:rsidR="00C331DD" w:rsidRPr="00AC7BB0" w:rsidRDefault="00C331DD" w:rsidP="00B07FC3">
            <w:pPr>
              <w:jc w:val="both"/>
              <w:rPr>
                <w:rFonts w:ascii="Trebuchet MS" w:hAnsi="Trebuchet MS"/>
                <w:sz w:val="16"/>
              </w:rPr>
            </w:pPr>
          </w:p>
        </w:tc>
        <w:tc>
          <w:tcPr>
            <w:tcW w:w="1097" w:type="pct"/>
            <w:shd w:val="clear" w:color="auto" w:fill="auto"/>
          </w:tcPr>
          <w:p w14:paraId="1EC95772" w14:textId="77777777" w:rsidR="00C331DD" w:rsidRPr="00AC7BB0" w:rsidRDefault="00C331DD" w:rsidP="00B07FC3">
            <w:pPr>
              <w:jc w:val="both"/>
              <w:rPr>
                <w:rFonts w:ascii="Trebuchet MS" w:hAnsi="Trebuchet MS"/>
                <w:sz w:val="16"/>
              </w:rPr>
            </w:pPr>
          </w:p>
        </w:tc>
        <w:tc>
          <w:tcPr>
            <w:tcW w:w="430" w:type="pct"/>
          </w:tcPr>
          <w:p w14:paraId="2D2C81CA" w14:textId="77777777" w:rsidR="00C331DD" w:rsidRPr="00AC7BB0" w:rsidRDefault="00C331DD" w:rsidP="00B07FC3">
            <w:pPr>
              <w:jc w:val="both"/>
              <w:rPr>
                <w:rFonts w:ascii="Trebuchet MS" w:hAnsi="Trebuchet MS"/>
                <w:sz w:val="16"/>
              </w:rPr>
            </w:pPr>
          </w:p>
        </w:tc>
        <w:tc>
          <w:tcPr>
            <w:tcW w:w="384" w:type="pct"/>
          </w:tcPr>
          <w:p w14:paraId="1F7BDFE7" w14:textId="77777777" w:rsidR="00C331DD" w:rsidRPr="00AC7BB0" w:rsidRDefault="00C331DD" w:rsidP="00B07FC3">
            <w:pPr>
              <w:jc w:val="both"/>
              <w:rPr>
                <w:rFonts w:ascii="Trebuchet MS" w:hAnsi="Trebuchet MS"/>
                <w:sz w:val="16"/>
              </w:rPr>
            </w:pPr>
          </w:p>
        </w:tc>
        <w:tc>
          <w:tcPr>
            <w:tcW w:w="412" w:type="pct"/>
          </w:tcPr>
          <w:p w14:paraId="6E495943" w14:textId="77777777" w:rsidR="00C331DD" w:rsidRPr="00AC7BB0" w:rsidRDefault="00C331DD" w:rsidP="00B07FC3">
            <w:pPr>
              <w:jc w:val="both"/>
              <w:rPr>
                <w:rFonts w:ascii="Trebuchet MS" w:hAnsi="Trebuchet MS"/>
                <w:sz w:val="16"/>
              </w:rPr>
            </w:pPr>
          </w:p>
        </w:tc>
        <w:tc>
          <w:tcPr>
            <w:tcW w:w="833" w:type="pct"/>
            <w:shd w:val="clear" w:color="auto" w:fill="auto"/>
          </w:tcPr>
          <w:p w14:paraId="0EF24FF6" w14:textId="77777777" w:rsidR="00C331DD" w:rsidRPr="00AC7BB0" w:rsidRDefault="00C331DD" w:rsidP="00B07FC3">
            <w:pPr>
              <w:jc w:val="both"/>
              <w:rPr>
                <w:rFonts w:ascii="Trebuchet MS" w:hAnsi="Trebuchet MS"/>
                <w:sz w:val="16"/>
              </w:rPr>
            </w:pPr>
          </w:p>
        </w:tc>
        <w:tc>
          <w:tcPr>
            <w:tcW w:w="548" w:type="pct"/>
            <w:vMerge w:val="restart"/>
          </w:tcPr>
          <w:p w14:paraId="00F24426" w14:textId="77777777" w:rsidR="00C331DD" w:rsidRPr="00AC7BB0" w:rsidRDefault="00C331DD" w:rsidP="00B07FC3">
            <w:pPr>
              <w:jc w:val="both"/>
              <w:rPr>
                <w:rFonts w:ascii="Trebuchet MS" w:hAnsi="Trebuchet MS"/>
                <w:sz w:val="16"/>
              </w:rPr>
            </w:pPr>
          </w:p>
        </w:tc>
        <w:tc>
          <w:tcPr>
            <w:tcW w:w="548" w:type="pct"/>
            <w:vMerge w:val="restart"/>
          </w:tcPr>
          <w:p w14:paraId="692D069F" w14:textId="77777777" w:rsidR="00C331DD" w:rsidRPr="00AC7BB0" w:rsidRDefault="00C331DD" w:rsidP="00B07FC3">
            <w:pPr>
              <w:jc w:val="both"/>
              <w:rPr>
                <w:rFonts w:ascii="Trebuchet MS" w:hAnsi="Trebuchet MS"/>
                <w:sz w:val="16"/>
              </w:rPr>
            </w:pPr>
          </w:p>
        </w:tc>
      </w:tr>
      <w:tr w:rsidR="00DB107B" w:rsidRPr="00DB563C" w14:paraId="3193154B" w14:textId="77777777" w:rsidTr="00DB107B">
        <w:trPr>
          <w:jc w:val="center"/>
        </w:trPr>
        <w:tc>
          <w:tcPr>
            <w:tcW w:w="332" w:type="pct"/>
            <w:shd w:val="clear" w:color="auto" w:fill="auto"/>
          </w:tcPr>
          <w:p w14:paraId="38229B18" w14:textId="77777777" w:rsidR="00C331DD" w:rsidRPr="00AC7BB0" w:rsidRDefault="00C331DD" w:rsidP="00B07FC3">
            <w:pPr>
              <w:jc w:val="both"/>
              <w:rPr>
                <w:rFonts w:ascii="Trebuchet MS" w:hAnsi="Trebuchet MS"/>
                <w:sz w:val="16"/>
              </w:rPr>
            </w:pPr>
          </w:p>
        </w:tc>
        <w:tc>
          <w:tcPr>
            <w:tcW w:w="415" w:type="pct"/>
          </w:tcPr>
          <w:p w14:paraId="22A4C3CF" w14:textId="77777777" w:rsidR="00C331DD" w:rsidRPr="00AC7BB0" w:rsidRDefault="00C331DD" w:rsidP="00B07FC3">
            <w:pPr>
              <w:jc w:val="both"/>
              <w:rPr>
                <w:rFonts w:ascii="Trebuchet MS" w:hAnsi="Trebuchet MS"/>
                <w:sz w:val="16"/>
              </w:rPr>
            </w:pPr>
          </w:p>
        </w:tc>
        <w:tc>
          <w:tcPr>
            <w:tcW w:w="1097" w:type="pct"/>
            <w:shd w:val="clear" w:color="auto" w:fill="auto"/>
          </w:tcPr>
          <w:p w14:paraId="25F898BE" w14:textId="77777777" w:rsidR="00C331DD" w:rsidRPr="00AC7BB0" w:rsidRDefault="00C331DD" w:rsidP="00B07FC3">
            <w:pPr>
              <w:jc w:val="both"/>
              <w:rPr>
                <w:rFonts w:ascii="Trebuchet MS" w:hAnsi="Trebuchet MS"/>
                <w:sz w:val="16"/>
              </w:rPr>
            </w:pPr>
          </w:p>
        </w:tc>
        <w:tc>
          <w:tcPr>
            <w:tcW w:w="430" w:type="pct"/>
          </w:tcPr>
          <w:p w14:paraId="4D0881DF" w14:textId="77777777" w:rsidR="00C331DD" w:rsidRPr="00AC7BB0" w:rsidRDefault="00C331DD" w:rsidP="00B07FC3">
            <w:pPr>
              <w:jc w:val="both"/>
              <w:rPr>
                <w:rFonts w:ascii="Trebuchet MS" w:hAnsi="Trebuchet MS"/>
                <w:sz w:val="16"/>
              </w:rPr>
            </w:pPr>
          </w:p>
        </w:tc>
        <w:tc>
          <w:tcPr>
            <w:tcW w:w="384" w:type="pct"/>
          </w:tcPr>
          <w:p w14:paraId="5A6B217A" w14:textId="77777777" w:rsidR="00C331DD" w:rsidRPr="00AC7BB0" w:rsidRDefault="00C331DD" w:rsidP="00B07FC3">
            <w:pPr>
              <w:jc w:val="both"/>
              <w:rPr>
                <w:rFonts w:ascii="Trebuchet MS" w:hAnsi="Trebuchet MS"/>
                <w:sz w:val="16"/>
              </w:rPr>
            </w:pPr>
          </w:p>
        </w:tc>
        <w:tc>
          <w:tcPr>
            <w:tcW w:w="412" w:type="pct"/>
          </w:tcPr>
          <w:p w14:paraId="5AF01A83" w14:textId="77777777" w:rsidR="00C331DD" w:rsidRPr="00AC7BB0" w:rsidRDefault="00C331DD" w:rsidP="00B07FC3">
            <w:pPr>
              <w:jc w:val="both"/>
              <w:rPr>
                <w:rFonts w:ascii="Trebuchet MS" w:hAnsi="Trebuchet MS"/>
                <w:sz w:val="16"/>
              </w:rPr>
            </w:pPr>
          </w:p>
        </w:tc>
        <w:tc>
          <w:tcPr>
            <w:tcW w:w="833" w:type="pct"/>
            <w:shd w:val="clear" w:color="auto" w:fill="auto"/>
          </w:tcPr>
          <w:p w14:paraId="48360196" w14:textId="77777777" w:rsidR="00C331DD" w:rsidRPr="00AC7BB0" w:rsidRDefault="00C331DD" w:rsidP="00B07FC3">
            <w:pPr>
              <w:jc w:val="both"/>
              <w:rPr>
                <w:rFonts w:ascii="Trebuchet MS" w:hAnsi="Trebuchet MS"/>
                <w:sz w:val="16"/>
              </w:rPr>
            </w:pPr>
          </w:p>
        </w:tc>
        <w:tc>
          <w:tcPr>
            <w:tcW w:w="548" w:type="pct"/>
            <w:vMerge/>
          </w:tcPr>
          <w:p w14:paraId="5AE7A3D8" w14:textId="77777777" w:rsidR="00C331DD" w:rsidRPr="00AC7BB0" w:rsidRDefault="00C331DD" w:rsidP="00B07FC3">
            <w:pPr>
              <w:jc w:val="both"/>
              <w:rPr>
                <w:rFonts w:ascii="Trebuchet MS" w:hAnsi="Trebuchet MS"/>
                <w:sz w:val="16"/>
              </w:rPr>
            </w:pPr>
          </w:p>
        </w:tc>
        <w:tc>
          <w:tcPr>
            <w:tcW w:w="548" w:type="pct"/>
            <w:vMerge/>
          </w:tcPr>
          <w:p w14:paraId="038572D5" w14:textId="77777777" w:rsidR="00C331DD" w:rsidRPr="00AC7BB0" w:rsidRDefault="00C331DD" w:rsidP="00B07FC3">
            <w:pPr>
              <w:jc w:val="both"/>
              <w:rPr>
                <w:rFonts w:ascii="Trebuchet MS" w:hAnsi="Trebuchet MS"/>
                <w:sz w:val="16"/>
              </w:rPr>
            </w:pPr>
          </w:p>
        </w:tc>
      </w:tr>
      <w:tr w:rsidR="00DB107B" w:rsidRPr="00DB563C" w14:paraId="37067B5E" w14:textId="77777777" w:rsidTr="00DB107B">
        <w:trPr>
          <w:jc w:val="center"/>
        </w:trPr>
        <w:tc>
          <w:tcPr>
            <w:tcW w:w="332" w:type="pct"/>
            <w:shd w:val="clear" w:color="auto" w:fill="auto"/>
          </w:tcPr>
          <w:p w14:paraId="72A4B5C2" w14:textId="77777777" w:rsidR="00C331DD" w:rsidRPr="00AC7BB0" w:rsidRDefault="00C331DD" w:rsidP="00B07FC3">
            <w:pPr>
              <w:jc w:val="both"/>
              <w:rPr>
                <w:rFonts w:ascii="Trebuchet MS" w:hAnsi="Trebuchet MS"/>
                <w:sz w:val="16"/>
              </w:rPr>
            </w:pPr>
          </w:p>
        </w:tc>
        <w:tc>
          <w:tcPr>
            <w:tcW w:w="415" w:type="pct"/>
          </w:tcPr>
          <w:p w14:paraId="33DDD9AD" w14:textId="77777777" w:rsidR="00C331DD" w:rsidRPr="00AC7BB0" w:rsidRDefault="00C331DD" w:rsidP="00B07FC3">
            <w:pPr>
              <w:jc w:val="both"/>
              <w:rPr>
                <w:rFonts w:ascii="Trebuchet MS" w:hAnsi="Trebuchet MS"/>
                <w:sz w:val="16"/>
              </w:rPr>
            </w:pPr>
          </w:p>
        </w:tc>
        <w:tc>
          <w:tcPr>
            <w:tcW w:w="1097" w:type="pct"/>
            <w:shd w:val="clear" w:color="auto" w:fill="auto"/>
          </w:tcPr>
          <w:p w14:paraId="60F4819C" w14:textId="77777777" w:rsidR="00C331DD" w:rsidRPr="00AC7BB0" w:rsidRDefault="00C331DD" w:rsidP="00B07FC3">
            <w:pPr>
              <w:jc w:val="both"/>
              <w:rPr>
                <w:rFonts w:ascii="Trebuchet MS" w:hAnsi="Trebuchet MS"/>
                <w:sz w:val="16"/>
              </w:rPr>
            </w:pPr>
          </w:p>
        </w:tc>
        <w:tc>
          <w:tcPr>
            <w:tcW w:w="430" w:type="pct"/>
          </w:tcPr>
          <w:p w14:paraId="1F1D2D9E" w14:textId="77777777" w:rsidR="00C331DD" w:rsidRPr="00AC7BB0" w:rsidRDefault="00C331DD" w:rsidP="00B07FC3">
            <w:pPr>
              <w:jc w:val="both"/>
              <w:rPr>
                <w:rFonts w:ascii="Trebuchet MS" w:hAnsi="Trebuchet MS"/>
                <w:sz w:val="16"/>
              </w:rPr>
            </w:pPr>
          </w:p>
        </w:tc>
        <w:tc>
          <w:tcPr>
            <w:tcW w:w="384" w:type="pct"/>
          </w:tcPr>
          <w:p w14:paraId="3D6BC81C" w14:textId="77777777" w:rsidR="00C331DD" w:rsidRPr="00AC7BB0" w:rsidRDefault="00C331DD" w:rsidP="00B07FC3">
            <w:pPr>
              <w:jc w:val="both"/>
              <w:rPr>
                <w:rFonts w:ascii="Trebuchet MS" w:hAnsi="Trebuchet MS"/>
                <w:sz w:val="16"/>
              </w:rPr>
            </w:pPr>
          </w:p>
        </w:tc>
        <w:tc>
          <w:tcPr>
            <w:tcW w:w="412" w:type="pct"/>
          </w:tcPr>
          <w:p w14:paraId="6AE8BF79" w14:textId="77777777" w:rsidR="00C331DD" w:rsidRPr="00AC7BB0" w:rsidRDefault="00C331DD" w:rsidP="00B07FC3">
            <w:pPr>
              <w:jc w:val="both"/>
              <w:rPr>
                <w:rFonts w:ascii="Trebuchet MS" w:hAnsi="Trebuchet MS"/>
                <w:sz w:val="16"/>
              </w:rPr>
            </w:pPr>
          </w:p>
        </w:tc>
        <w:tc>
          <w:tcPr>
            <w:tcW w:w="833" w:type="pct"/>
            <w:shd w:val="clear" w:color="auto" w:fill="auto"/>
          </w:tcPr>
          <w:p w14:paraId="7E0674F9" w14:textId="77777777" w:rsidR="00C331DD" w:rsidRPr="00AC7BB0" w:rsidRDefault="00C331DD" w:rsidP="00B07FC3">
            <w:pPr>
              <w:jc w:val="both"/>
              <w:rPr>
                <w:rFonts w:ascii="Trebuchet MS" w:hAnsi="Trebuchet MS"/>
                <w:sz w:val="16"/>
              </w:rPr>
            </w:pPr>
          </w:p>
        </w:tc>
        <w:tc>
          <w:tcPr>
            <w:tcW w:w="548" w:type="pct"/>
            <w:vMerge/>
          </w:tcPr>
          <w:p w14:paraId="58C26393" w14:textId="77777777" w:rsidR="00C331DD" w:rsidRPr="00AC7BB0" w:rsidRDefault="00C331DD" w:rsidP="00B07FC3">
            <w:pPr>
              <w:jc w:val="both"/>
              <w:rPr>
                <w:rFonts w:ascii="Trebuchet MS" w:hAnsi="Trebuchet MS"/>
                <w:sz w:val="16"/>
              </w:rPr>
            </w:pPr>
          </w:p>
        </w:tc>
        <w:tc>
          <w:tcPr>
            <w:tcW w:w="548" w:type="pct"/>
            <w:vMerge/>
          </w:tcPr>
          <w:p w14:paraId="3472E6A1" w14:textId="77777777" w:rsidR="00C331DD" w:rsidRPr="00AC7BB0" w:rsidRDefault="00C331DD" w:rsidP="00B07FC3">
            <w:pPr>
              <w:jc w:val="both"/>
              <w:rPr>
                <w:rFonts w:ascii="Trebuchet MS" w:hAnsi="Trebuchet MS"/>
                <w:sz w:val="16"/>
              </w:rPr>
            </w:pPr>
          </w:p>
        </w:tc>
      </w:tr>
    </w:tbl>
    <w:p w14:paraId="208A3B25" w14:textId="77777777" w:rsidR="00204639" w:rsidRPr="00C331DD" w:rsidRDefault="00204639" w:rsidP="00204639">
      <w:pPr>
        <w:jc w:val="center"/>
        <w:rPr>
          <w:rFonts w:ascii="Trebuchet MS" w:eastAsia="Arial" w:hAnsi="Trebuchet MS"/>
          <w:spacing w:val="1"/>
          <w:lang w:val="pt-BR"/>
        </w:rPr>
      </w:pPr>
    </w:p>
    <w:p w14:paraId="45D3D9C4" w14:textId="77777777" w:rsidR="00204639" w:rsidRDefault="00204639" w:rsidP="00204639">
      <w:pPr>
        <w:jc w:val="center"/>
        <w:rPr>
          <w:rFonts w:ascii="Trebuchet MS" w:eastAsia="Arial" w:hAnsi="Trebuchet MS"/>
          <w:spacing w:val="1"/>
        </w:rPr>
      </w:pPr>
    </w:p>
    <w:p w14:paraId="601205E8" w14:textId="77777777" w:rsidR="00204639" w:rsidRDefault="00204639" w:rsidP="00204639">
      <w:pPr>
        <w:jc w:val="center"/>
        <w:rPr>
          <w:rFonts w:ascii="Trebuchet MS" w:eastAsia="Arial" w:hAnsi="Trebuchet MS"/>
          <w:spacing w:val="1"/>
        </w:rPr>
      </w:pPr>
    </w:p>
    <w:p w14:paraId="06CDA5BA" w14:textId="77777777" w:rsidR="00204639" w:rsidRDefault="00204639" w:rsidP="00204639">
      <w:pPr>
        <w:jc w:val="center"/>
        <w:rPr>
          <w:rFonts w:ascii="Trebuchet MS" w:eastAsia="Arial" w:hAnsi="Trebuchet MS"/>
          <w:spacing w:val="1"/>
        </w:rPr>
      </w:pPr>
    </w:p>
    <w:p w14:paraId="436157FB" w14:textId="77777777" w:rsidR="00204639" w:rsidRDefault="00204639" w:rsidP="00204639">
      <w:pPr>
        <w:jc w:val="center"/>
        <w:rPr>
          <w:rFonts w:ascii="Trebuchet MS" w:eastAsia="Arial" w:hAnsi="Trebuchet MS"/>
          <w:spacing w:val="1"/>
        </w:rPr>
      </w:pPr>
    </w:p>
    <w:p w14:paraId="274DC682" w14:textId="77777777" w:rsidR="00204639" w:rsidRDefault="00204639" w:rsidP="00204639">
      <w:pPr>
        <w:jc w:val="center"/>
        <w:rPr>
          <w:rFonts w:ascii="Trebuchet MS" w:eastAsia="Arial" w:hAnsi="Trebuchet MS"/>
          <w:spacing w:val="1"/>
        </w:rPr>
      </w:pPr>
    </w:p>
    <w:p w14:paraId="42D5FE6B" w14:textId="77777777" w:rsidR="00204639" w:rsidRDefault="00204639" w:rsidP="00204639">
      <w:pPr>
        <w:jc w:val="center"/>
        <w:rPr>
          <w:rFonts w:ascii="Trebuchet MS" w:eastAsia="Arial" w:hAnsi="Trebuchet MS"/>
          <w:spacing w:val="1"/>
        </w:rPr>
      </w:pPr>
    </w:p>
    <w:p w14:paraId="3660A3EE" w14:textId="77777777" w:rsidR="00204639" w:rsidRDefault="00204639" w:rsidP="00204639">
      <w:pPr>
        <w:jc w:val="center"/>
        <w:rPr>
          <w:rFonts w:ascii="Trebuchet MS" w:eastAsia="Arial" w:hAnsi="Trebuchet MS"/>
          <w:spacing w:val="1"/>
        </w:rPr>
      </w:pPr>
    </w:p>
    <w:p w14:paraId="533A30AA" w14:textId="77777777" w:rsidR="00204639" w:rsidRDefault="00204639" w:rsidP="00204639">
      <w:pPr>
        <w:jc w:val="center"/>
        <w:rPr>
          <w:rFonts w:ascii="Trebuchet MS" w:eastAsia="Arial" w:hAnsi="Trebuchet MS"/>
          <w:spacing w:val="1"/>
        </w:rPr>
      </w:pPr>
    </w:p>
    <w:p w14:paraId="49C8F07E" w14:textId="77777777" w:rsidR="00204639" w:rsidRDefault="00204639" w:rsidP="00204639">
      <w:pPr>
        <w:jc w:val="center"/>
        <w:rPr>
          <w:rFonts w:ascii="Trebuchet MS" w:eastAsia="Arial" w:hAnsi="Trebuchet MS"/>
          <w:spacing w:val="1"/>
        </w:rPr>
      </w:pPr>
    </w:p>
    <w:p w14:paraId="0139D08B" w14:textId="77777777" w:rsidR="00204639" w:rsidRDefault="00204639" w:rsidP="00204639">
      <w:pPr>
        <w:jc w:val="center"/>
        <w:rPr>
          <w:rFonts w:ascii="Trebuchet MS" w:eastAsia="Arial" w:hAnsi="Trebuchet MS"/>
          <w:spacing w:val="1"/>
        </w:rPr>
      </w:pPr>
    </w:p>
    <w:p w14:paraId="432556BD" w14:textId="77777777" w:rsidR="00204639" w:rsidRDefault="00204639" w:rsidP="00204639">
      <w:pPr>
        <w:jc w:val="center"/>
        <w:rPr>
          <w:rFonts w:ascii="Trebuchet MS" w:eastAsia="Arial" w:hAnsi="Trebuchet MS"/>
          <w:spacing w:val="1"/>
        </w:rPr>
      </w:pPr>
    </w:p>
    <w:p w14:paraId="05E06F81" w14:textId="77777777" w:rsidR="00204639" w:rsidRDefault="00204639" w:rsidP="00204639">
      <w:pPr>
        <w:jc w:val="center"/>
        <w:rPr>
          <w:rFonts w:ascii="Trebuchet MS" w:eastAsia="Arial" w:hAnsi="Trebuchet MS"/>
          <w:spacing w:val="1"/>
        </w:rPr>
      </w:pPr>
    </w:p>
    <w:p w14:paraId="6FBD9B9F" w14:textId="77777777" w:rsidR="00204639" w:rsidRDefault="00204639" w:rsidP="00204639">
      <w:pPr>
        <w:jc w:val="center"/>
        <w:rPr>
          <w:rFonts w:ascii="Trebuchet MS" w:eastAsia="Arial" w:hAnsi="Trebuchet MS"/>
          <w:spacing w:val="1"/>
        </w:rPr>
      </w:pPr>
    </w:p>
    <w:p w14:paraId="3614A76F" w14:textId="77777777" w:rsidR="00204639" w:rsidRDefault="00204639" w:rsidP="00204639">
      <w:pPr>
        <w:jc w:val="center"/>
        <w:rPr>
          <w:rFonts w:ascii="Trebuchet MS" w:eastAsia="Arial" w:hAnsi="Trebuchet MS"/>
          <w:spacing w:val="1"/>
        </w:rPr>
      </w:pPr>
    </w:p>
    <w:p w14:paraId="224ED7F8" w14:textId="77777777" w:rsidR="00204639" w:rsidRDefault="00204639" w:rsidP="00204639">
      <w:pPr>
        <w:jc w:val="center"/>
        <w:rPr>
          <w:rFonts w:ascii="Trebuchet MS" w:eastAsia="Arial" w:hAnsi="Trebuchet MS"/>
          <w:spacing w:val="1"/>
        </w:rPr>
      </w:pPr>
    </w:p>
    <w:p w14:paraId="7275F646" w14:textId="77777777" w:rsidR="00204639" w:rsidRDefault="00204639" w:rsidP="00204639">
      <w:pPr>
        <w:jc w:val="center"/>
        <w:rPr>
          <w:rFonts w:ascii="Trebuchet MS" w:eastAsia="Arial" w:hAnsi="Trebuchet MS"/>
          <w:spacing w:val="1"/>
        </w:rPr>
      </w:pPr>
    </w:p>
    <w:p w14:paraId="6E8EA690" w14:textId="77777777" w:rsidR="00204639" w:rsidRDefault="00204639" w:rsidP="00204639">
      <w:pPr>
        <w:jc w:val="center"/>
        <w:rPr>
          <w:rFonts w:ascii="Trebuchet MS" w:eastAsia="Arial" w:hAnsi="Trebuchet MS"/>
          <w:spacing w:val="1"/>
        </w:rPr>
      </w:pPr>
    </w:p>
    <w:p w14:paraId="0D40016E" w14:textId="77777777" w:rsidR="00204639" w:rsidRDefault="00204639" w:rsidP="00204639">
      <w:pPr>
        <w:jc w:val="center"/>
        <w:rPr>
          <w:rFonts w:ascii="Trebuchet MS" w:eastAsia="Arial" w:hAnsi="Trebuchet MS"/>
          <w:spacing w:val="1"/>
        </w:rPr>
      </w:pPr>
    </w:p>
    <w:p w14:paraId="3241E441" w14:textId="77777777" w:rsidR="00204639" w:rsidRDefault="00204639" w:rsidP="00204639">
      <w:pPr>
        <w:jc w:val="center"/>
        <w:rPr>
          <w:rFonts w:ascii="Trebuchet MS" w:eastAsia="Arial" w:hAnsi="Trebuchet MS"/>
          <w:spacing w:val="1"/>
        </w:rPr>
      </w:pPr>
    </w:p>
    <w:p w14:paraId="6AE680E7" w14:textId="77777777" w:rsidR="00204639" w:rsidRPr="006730F9" w:rsidRDefault="00204639" w:rsidP="005C4219">
      <w:pPr>
        <w:rPr>
          <w:rFonts w:ascii="Trebuchet MS" w:hAnsi="Trebuchet MS"/>
        </w:rPr>
      </w:pPr>
    </w:p>
    <w:p w14:paraId="06FB3BBF" w14:textId="77777777" w:rsidR="005435F4" w:rsidRPr="006730F9" w:rsidRDefault="005435F4">
      <w:pPr>
        <w:rPr>
          <w:rFonts w:ascii="Trebuchet MS" w:hAnsi="Trebuchet MS"/>
        </w:rPr>
      </w:pPr>
    </w:p>
    <w:p w14:paraId="0DB55553" w14:textId="77777777" w:rsidR="00E27EBF" w:rsidRPr="00240ADC" w:rsidRDefault="00E27EBF" w:rsidP="005C4219">
      <w:pPr>
        <w:jc w:val="center"/>
        <w:rPr>
          <w:rFonts w:ascii="Trebuchet MS" w:hAnsi="Trebuchet MS"/>
          <w:b/>
        </w:rPr>
      </w:pPr>
      <w:r w:rsidRPr="00240ADC">
        <w:rPr>
          <w:rFonts w:ascii="Trebuchet MS" w:hAnsi="Trebuchet MS"/>
          <w:b/>
        </w:rPr>
        <w:t xml:space="preserve">Măsurile de informare </w:t>
      </w:r>
      <w:proofErr w:type="spellStart"/>
      <w:r w:rsidRPr="00240ADC">
        <w:rPr>
          <w:rFonts w:ascii="Trebuchet MS" w:hAnsi="Trebuchet MS"/>
          <w:b/>
        </w:rPr>
        <w:t>şi</w:t>
      </w:r>
      <w:proofErr w:type="spellEnd"/>
      <w:r w:rsidRPr="00240ADC">
        <w:rPr>
          <w:rFonts w:ascii="Trebuchet MS" w:hAnsi="Trebuchet MS"/>
          <w:b/>
        </w:rPr>
        <w:t xml:space="preserve"> publicitate</w:t>
      </w:r>
    </w:p>
    <w:p w14:paraId="0097192A" w14:textId="77777777" w:rsidR="00E27EBF" w:rsidRPr="00240ADC" w:rsidRDefault="00E27EBF" w:rsidP="00E27EBF">
      <w:pPr>
        <w:jc w:val="both"/>
        <w:rPr>
          <w:rFonts w:ascii="Trebuchet MS" w:hAnsi="Trebuchet MS"/>
        </w:rPr>
      </w:pPr>
      <w:r w:rsidRPr="00240ADC">
        <w:rPr>
          <w:rFonts w:ascii="Trebuchet MS" w:hAnsi="Trebuchet MS"/>
        </w:rPr>
        <w:t xml:space="preserve">Măsurile de informare </w:t>
      </w:r>
      <w:proofErr w:type="spellStart"/>
      <w:r w:rsidRPr="00240ADC">
        <w:rPr>
          <w:rFonts w:ascii="Trebuchet MS" w:hAnsi="Trebuchet MS"/>
        </w:rPr>
        <w:t>şi</w:t>
      </w:r>
      <w:proofErr w:type="spellEnd"/>
      <w:r w:rsidRPr="00240ADC">
        <w:rPr>
          <w:rFonts w:ascii="Trebuchet MS" w:hAnsi="Trebuchet MS"/>
        </w:rPr>
        <w:t xml:space="preserve"> publicitate privind </w:t>
      </w:r>
      <w:proofErr w:type="spellStart"/>
      <w:r w:rsidRPr="00240ADC">
        <w:rPr>
          <w:rFonts w:ascii="Trebuchet MS" w:hAnsi="Trebuchet MS"/>
        </w:rPr>
        <w:t>operaţiunile</w:t>
      </w:r>
      <w:proofErr w:type="spellEnd"/>
      <w:r w:rsidRPr="00240ADC">
        <w:rPr>
          <w:rFonts w:ascii="Trebuchet MS" w:hAnsi="Trebuchet MS"/>
        </w:rPr>
        <w:t xml:space="preserve"> </w:t>
      </w:r>
      <w:proofErr w:type="spellStart"/>
      <w:r w:rsidRPr="00240ADC">
        <w:rPr>
          <w:rFonts w:ascii="Trebuchet MS" w:hAnsi="Trebuchet MS"/>
        </w:rPr>
        <w:t>finanţate</w:t>
      </w:r>
      <w:proofErr w:type="spellEnd"/>
      <w:r w:rsidRPr="00240ADC">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240ADC">
        <w:rPr>
          <w:rFonts w:ascii="Trebuchet MS" w:hAnsi="Trebuchet MS"/>
          <w:b/>
          <w:bCs/>
          <w:color w:val="000000"/>
          <w:shd w:val="clear" w:color="auto" w:fill="FFFFFF"/>
        </w:rPr>
        <w:t xml:space="preserve"> </w:t>
      </w:r>
    </w:p>
    <w:p w14:paraId="3FAD02BA" w14:textId="77777777" w:rsidR="00E27EBF" w:rsidRPr="00240ADC" w:rsidRDefault="00E27EBF" w:rsidP="00E27EBF">
      <w:pPr>
        <w:jc w:val="both"/>
        <w:rPr>
          <w:rFonts w:ascii="Trebuchet MS" w:hAnsi="Trebuchet MS"/>
        </w:rPr>
      </w:pPr>
      <w:r w:rsidRPr="00240ADC">
        <w:rPr>
          <w:rFonts w:ascii="Trebuchet MS" w:hAnsi="Trebuchet MS"/>
        </w:rPr>
        <w:t xml:space="preserve">Acceptarea </w:t>
      </w:r>
      <w:proofErr w:type="spellStart"/>
      <w:r w:rsidRPr="00240ADC">
        <w:rPr>
          <w:rFonts w:ascii="Trebuchet MS" w:hAnsi="Trebuchet MS"/>
        </w:rPr>
        <w:t>finanţării</w:t>
      </w:r>
      <w:proofErr w:type="spellEnd"/>
      <w:r w:rsidRPr="00240ADC">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240ADC">
        <w:rPr>
          <w:rFonts w:ascii="Trebuchet MS" w:hAnsi="Trebuchet MS"/>
        </w:rPr>
        <w:t>şi</w:t>
      </w:r>
      <w:proofErr w:type="spellEnd"/>
      <w:r w:rsidRPr="00240ADC">
        <w:rPr>
          <w:rFonts w:ascii="Trebuchet MS" w:hAnsi="Trebuchet MS"/>
        </w:rPr>
        <w:t xml:space="preserve"> completările ulterioare.</w:t>
      </w:r>
    </w:p>
    <w:p w14:paraId="6B4E6253" w14:textId="77777777" w:rsidR="00E27EBF" w:rsidRPr="00240ADC" w:rsidRDefault="00E27EBF" w:rsidP="00E27EBF">
      <w:pPr>
        <w:jc w:val="both"/>
        <w:rPr>
          <w:rFonts w:ascii="Trebuchet MS" w:hAnsi="Trebuchet MS"/>
          <w:b/>
        </w:rPr>
      </w:pPr>
      <w:r w:rsidRPr="00240ADC">
        <w:rPr>
          <w:rFonts w:ascii="Trebuchet MS" w:hAnsi="Trebuchet MS"/>
          <w:b/>
        </w:rPr>
        <w:t xml:space="preserve">1. Reguli generale – </w:t>
      </w:r>
      <w:proofErr w:type="spellStart"/>
      <w:r w:rsidRPr="00240ADC">
        <w:rPr>
          <w:rFonts w:ascii="Trebuchet MS" w:hAnsi="Trebuchet MS"/>
          <w:b/>
        </w:rPr>
        <w:t>cerinţe</w:t>
      </w:r>
      <w:proofErr w:type="spellEnd"/>
      <w:r w:rsidRPr="00240ADC">
        <w:rPr>
          <w:rFonts w:ascii="Trebuchet MS" w:hAnsi="Trebuchet MS"/>
          <w:b/>
        </w:rPr>
        <w:t xml:space="preserve"> pentru toate proiectele</w:t>
      </w:r>
    </w:p>
    <w:p w14:paraId="391EFDC4"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responsabili pentru implementarea </w:t>
      </w:r>
      <w:proofErr w:type="spellStart"/>
      <w:r w:rsidRPr="00240ADC">
        <w:rPr>
          <w:rFonts w:ascii="Trebuchet MS" w:hAnsi="Trebuchet MS"/>
        </w:rPr>
        <w:t>activităţilor</w:t>
      </w:r>
      <w:proofErr w:type="spellEnd"/>
      <w:r w:rsidRPr="00240ADC">
        <w:rPr>
          <w:rFonts w:ascii="Trebuchet MS" w:hAnsi="Trebuchet MS"/>
        </w:rPr>
        <w:t xml:space="preserve"> de informare </w:t>
      </w:r>
      <w:proofErr w:type="spellStart"/>
      <w:r w:rsidRPr="00240ADC">
        <w:rPr>
          <w:rFonts w:ascii="Trebuchet MS" w:hAnsi="Trebuchet MS"/>
        </w:rPr>
        <w:t>şi</w:t>
      </w:r>
      <w:proofErr w:type="spellEnd"/>
      <w:r w:rsidRPr="00240ADC">
        <w:rPr>
          <w:rFonts w:ascii="Trebuchet MS" w:hAnsi="Trebuchet MS"/>
        </w:rPr>
        <w:t xml:space="preserve"> publicitate în legătură cu </w:t>
      </w:r>
      <w:proofErr w:type="spellStart"/>
      <w:r w:rsidRPr="00240ADC">
        <w:rPr>
          <w:rFonts w:ascii="Trebuchet MS" w:hAnsi="Trebuchet MS"/>
        </w:rPr>
        <w:t>asistenţa</w:t>
      </w:r>
      <w:proofErr w:type="spellEnd"/>
      <w:r w:rsidRPr="00240ADC">
        <w:rPr>
          <w:rFonts w:ascii="Trebuchet MS" w:hAnsi="Trebuchet MS"/>
        </w:rPr>
        <w:t xml:space="preserve"> financiară nerambursabilă </w:t>
      </w:r>
      <w:proofErr w:type="spellStart"/>
      <w:r w:rsidRPr="00240ADC">
        <w:rPr>
          <w:rFonts w:ascii="Trebuchet MS" w:hAnsi="Trebuchet MS"/>
        </w:rPr>
        <w:t>obţinută</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în conformitate cu cele declarate în cererea de </w:t>
      </w:r>
      <w:proofErr w:type="spellStart"/>
      <w:r w:rsidRPr="00240ADC">
        <w:rPr>
          <w:rFonts w:ascii="Trebuchet MS" w:hAnsi="Trebuchet MS"/>
        </w:rPr>
        <w:t>finanţare</w:t>
      </w:r>
      <w:proofErr w:type="spellEnd"/>
      <w:r w:rsidRPr="00240ADC">
        <w:rPr>
          <w:rFonts w:ascii="Trebuchet MS" w:hAnsi="Trebuchet MS"/>
        </w:rPr>
        <w:t xml:space="preserve"> și cu prevederile Ghidului de Identitate Vizuală 2021 - 2027.</w:t>
      </w:r>
    </w:p>
    <w:p w14:paraId="74FA2C87"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utilizeze pentru toate materialele de comunicare realizate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emblema Uniunii Europene și emblema Guvernului României. Emblema Uniunii Europene va fi </w:t>
      </w:r>
      <w:proofErr w:type="spellStart"/>
      <w:r w:rsidRPr="00240ADC">
        <w:rPr>
          <w:rFonts w:ascii="Trebuchet MS" w:hAnsi="Trebuchet MS"/>
        </w:rPr>
        <w:t>întodeauna</w:t>
      </w:r>
      <w:proofErr w:type="spellEnd"/>
      <w:r w:rsidRPr="00240ADC">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240ADC">
        <w:rPr>
          <w:rFonts w:ascii="Trebuchet MS" w:hAnsi="Trebuchet MS"/>
        </w:rPr>
        <w:t>înţelege</w:t>
      </w:r>
      <w:proofErr w:type="spellEnd"/>
      <w:r w:rsidRPr="00240ADC">
        <w:rPr>
          <w:rFonts w:ascii="Trebuchet MS" w:hAnsi="Trebuchet MS"/>
        </w:rPr>
        <w:t xml:space="preserve">: </w:t>
      </w:r>
      <w:proofErr w:type="spellStart"/>
      <w:r w:rsidRPr="00240ADC">
        <w:rPr>
          <w:rFonts w:ascii="Trebuchet MS" w:hAnsi="Trebuchet MS"/>
        </w:rPr>
        <w:t>fluturaşi</w:t>
      </w:r>
      <w:proofErr w:type="spellEnd"/>
      <w:r w:rsidRPr="00240ADC">
        <w:rPr>
          <w:rFonts w:ascii="Trebuchet MS" w:hAnsi="Trebuchet MS"/>
        </w:rPr>
        <w:t xml:space="preserve">, pliante, </w:t>
      </w:r>
      <w:proofErr w:type="spellStart"/>
      <w:r w:rsidRPr="00240ADC">
        <w:rPr>
          <w:rFonts w:ascii="Trebuchet MS" w:hAnsi="Trebuchet MS"/>
        </w:rPr>
        <w:t>broşuri</w:t>
      </w:r>
      <w:proofErr w:type="spellEnd"/>
      <w:r w:rsidRPr="00240ADC">
        <w:rPr>
          <w:rFonts w:ascii="Trebuchet MS" w:hAnsi="Trebuchet MS"/>
        </w:rPr>
        <w:t xml:space="preserve">, </w:t>
      </w:r>
      <w:proofErr w:type="spellStart"/>
      <w:r w:rsidRPr="00240ADC">
        <w:rPr>
          <w:rFonts w:ascii="Trebuchet MS" w:hAnsi="Trebuchet MS"/>
        </w:rPr>
        <w:t>afişe</w:t>
      </w:r>
      <w:proofErr w:type="spellEnd"/>
      <w:r w:rsidRPr="00240ADC">
        <w:rPr>
          <w:rFonts w:ascii="Trebuchet MS" w:hAnsi="Trebuchet MS"/>
        </w:rPr>
        <w:t xml:space="preserve">, bannere, comunicate de presă, website-uri, </w:t>
      </w:r>
      <w:proofErr w:type="spellStart"/>
      <w:r w:rsidRPr="00240ADC">
        <w:rPr>
          <w:rFonts w:ascii="Trebuchet MS" w:hAnsi="Trebuchet MS"/>
        </w:rPr>
        <w:t>newsletters</w:t>
      </w:r>
      <w:proofErr w:type="spellEnd"/>
      <w:r w:rsidRPr="00240ADC">
        <w:rPr>
          <w:rFonts w:ascii="Trebuchet MS" w:hAnsi="Trebuchet MS"/>
        </w:rPr>
        <w:t xml:space="preserve">, spoturi radio-TV, </w:t>
      </w:r>
      <w:proofErr w:type="spellStart"/>
      <w:r w:rsidRPr="00240ADC">
        <w:rPr>
          <w:rFonts w:ascii="Trebuchet MS" w:hAnsi="Trebuchet MS"/>
        </w:rPr>
        <w:t>inserţii</w:t>
      </w:r>
      <w:proofErr w:type="spellEnd"/>
      <w:r w:rsidRPr="00240ADC">
        <w:rPr>
          <w:rFonts w:ascii="Trebuchet MS" w:hAnsi="Trebuchet MS"/>
        </w:rPr>
        <w:t xml:space="preserve"> în presa scrisă, standuri </w:t>
      </w:r>
      <w:proofErr w:type="spellStart"/>
      <w:r w:rsidRPr="00240ADC">
        <w:rPr>
          <w:rFonts w:ascii="Trebuchet MS" w:hAnsi="Trebuchet MS"/>
        </w:rPr>
        <w:t>expoziţionale</w:t>
      </w:r>
      <w:proofErr w:type="spellEnd"/>
      <w:r w:rsidRPr="00240ADC">
        <w:rPr>
          <w:rFonts w:ascii="Trebuchet MS" w:hAnsi="Trebuchet MS"/>
        </w:rPr>
        <w:t xml:space="preserve">, autocolante, materiale </w:t>
      </w:r>
      <w:proofErr w:type="spellStart"/>
      <w:r w:rsidRPr="00240ADC">
        <w:rPr>
          <w:rFonts w:ascii="Trebuchet MS" w:hAnsi="Trebuchet MS"/>
        </w:rPr>
        <w:t>promoţionale</w:t>
      </w:r>
      <w:proofErr w:type="spellEnd"/>
      <w:r w:rsidRPr="00240ADC">
        <w:rPr>
          <w:rFonts w:ascii="Trebuchet MS" w:hAnsi="Trebuchet MS"/>
        </w:rPr>
        <w:t xml:space="preserve"> sau orice alte produse prin care este promovat proiectul </w:t>
      </w:r>
      <w:proofErr w:type="spellStart"/>
      <w:r w:rsidRPr="00240ADC">
        <w:rPr>
          <w:rFonts w:ascii="Trebuchet MS" w:hAnsi="Trebuchet MS"/>
        </w:rPr>
        <w:t>şi</w:t>
      </w:r>
      <w:proofErr w:type="spellEnd"/>
      <w:r w:rsidRPr="00240ADC">
        <w:rPr>
          <w:rFonts w:ascii="Trebuchet MS" w:hAnsi="Trebuchet MS"/>
        </w:rPr>
        <w:t xml:space="preserve"> rezultatele acestuia. </w:t>
      </w:r>
    </w:p>
    <w:p w14:paraId="3C8B3F90"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utiliza </w:t>
      </w:r>
      <w:proofErr w:type="spellStart"/>
      <w:r w:rsidRPr="00240ADC">
        <w:rPr>
          <w:rFonts w:ascii="Trebuchet MS" w:hAnsi="Trebuchet MS"/>
        </w:rPr>
        <w:t>indicaţiile</w:t>
      </w:r>
      <w:proofErr w:type="spellEnd"/>
      <w:r w:rsidRPr="00240ADC">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240ADC">
          <w:rPr>
            <w:rFonts w:ascii="Trebuchet MS" w:hAnsi="Trebuchet MS"/>
            <w:color w:val="0563C1" w:themeColor="hyperlink"/>
            <w:u w:val="single"/>
          </w:rPr>
          <w:t>https://mfe.gov.ro/comunicare/strategie-de-comunicare/</w:t>
        </w:r>
      </w:hyperlink>
      <w:r w:rsidRPr="00240ADC">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240ADC">
        <w:rPr>
          <w:rFonts w:ascii="Trebuchet MS" w:hAnsi="Trebuchet MS"/>
        </w:rPr>
        <w:lastRenderedPageBreak/>
        <w:t>proiectul respectiv, în funcție de valoarea proiectului și neregula identificată, în conformitate cu Regulamentul (UE) nr. 1060/2021 art. 50, alin (3)</w:t>
      </w:r>
      <w:r w:rsidRPr="00240ADC">
        <w:rPr>
          <w:rFonts w:ascii="Trebuchet MS" w:hAnsi="Trebuchet MS"/>
          <w:vertAlign w:val="superscript"/>
        </w:rPr>
        <w:footnoteReference w:id="1"/>
      </w:r>
      <w:r w:rsidRPr="00240ADC">
        <w:rPr>
          <w:rFonts w:ascii="Trebuchet MS" w:hAnsi="Trebuchet MS"/>
          <w:vertAlign w:val="superscript"/>
        </w:rPr>
        <w:t>.</w:t>
      </w:r>
    </w:p>
    <w:p w14:paraId="6A7B19F1"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Beneficiarul este de acord ca odată cu acceptarea </w:t>
      </w:r>
      <w:proofErr w:type="spellStart"/>
      <w:r w:rsidRPr="00240ADC">
        <w:rPr>
          <w:rFonts w:ascii="Trebuchet MS" w:hAnsi="Trebuchet MS"/>
        </w:rPr>
        <w:t>finanţării</w:t>
      </w:r>
      <w:proofErr w:type="spellEnd"/>
      <w:r w:rsidRPr="00240ADC">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240ADC">
        <w:rPr>
          <w:rFonts w:ascii="Trebuchet MS" w:hAnsi="Trebuchet MS"/>
        </w:rPr>
        <w:t>finanţării</w:t>
      </w:r>
      <w:proofErr w:type="spellEnd"/>
      <w:r w:rsidRPr="00240ADC">
        <w:rPr>
          <w:rFonts w:ascii="Trebuchet MS" w:hAnsi="Trebuchet MS"/>
        </w:rPr>
        <w:t xml:space="preserve">, datele de începere </w:t>
      </w:r>
      <w:proofErr w:type="spellStart"/>
      <w:r w:rsidRPr="00240ADC">
        <w:rPr>
          <w:rFonts w:ascii="Trebuchet MS" w:hAnsi="Trebuchet MS"/>
        </w:rPr>
        <w:t>şi</w:t>
      </w:r>
      <w:proofErr w:type="spellEnd"/>
      <w:r w:rsidRPr="00240ADC">
        <w:rPr>
          <w:rFonts w:ascii="Trebuchet MS" w:hAnsi="Trebuchet MS"/>
        </w:rPr>
        <w:t xml:space="preserve"> de finalizare ale Proiectului, locul de implementare al acestuia.</w:t>
      </w:r>
    </w:p>
    <w:p w14:paraId="0F9F221F"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AD34BE">
        <w:rPr>
          <w:rFonts w:ascii="Trebuchet MS" w:hAnsi="Trebuchet MS"/>
        </w:rPr>
        <w:t>B</w:t>
      </w:r>
      <w:r w:rsidRPr="00240ADC">
        <w:rPr>
          <w:rFonts w:ascii="Trebuchet MS" w:hAnsi="Trebuchet MS"/>
        </w:rPr>
        <w:t xml:space="preserve">eneficiarii au obligația să pună la dispoziția AM și CE, la cerere, date și informații despre proiecte și stadiul lor de implementare, inclusiv fotografii, în vederea probării și asigurării transparenței utilizării fondurilor. Materialele de comunicare și vizibilitate realizate de către beneficiari sunt puse la dispoziția instituțiilor, organelor, oficiilor sau agențiilor Uniunii, la cererea acestora, </w:t>
      </w:r>
      <w:proofErr w:type="spellStart"/>
      <w:r w:rsidRPr="00240ADC">
        <w:rPr>
          <w:rFonts w:ascii="Trebuchet MS" w:hAnsi="Trebuchet MS"/>
        </w:rPr>
        <w:t>acordându-se</w:t>
      </w:r>
      <w:proofErr w:type="spellEnd"/>
      <w:r w:rsidRPr="00240ADC">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asigure o informare transparentă </w:t>
      </w:r>
      <w:proofErr w:type="spellStart"/>
      <w:r w:rsidRPr="00240ADC">
        <w:rPr>
          <w:rFonts w:ascii="Trebuchet MS" w:hAnsi="Trebuchet MS"/>
        </w:rPr>
        <w:t>şi</w:t>
      </w:r>
      <w:proofErr w:type="spellEnd"/>
      <w:r w:rsidRPr="00240ADC">
        <w:rPr>
          <w:rFonts w:ascii="Trebuchet MS" w:hAnsi="Trebuchet MS"/>
        </w:rPr>
        <w:t xml:space="preserve"> corectă a mass-media asupra Proiectului </w:t>
      </w:r>
      <w:proofErr w:type="spellStart"/>
      <w:r w:rsidRPr="00240ADC">
        <w:rPr>
          <w:rFonts w:ascii="Trebuchet MS" w:hAnsi="Trebuchet MS"/>
        </w:rPr>
        <w:t>finanţat</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240ADC">
        <w:rPr>
          <w:rFonts w:ascii="Trebuchet MS" w:hAnsi="Trebuchet MS"/>
        </w:rPr>
        <w:t xml:space="preserve">denumirea programului </w:t>
      </w:r>
      <w:r w:rsidRPr="00240ADC">
        <w:rPr>
          <w:rFonts w:ascii="Trebuchet MS" w:hAnsi="Trebuchet MS"/>
        </w:rPr>
        <w:t>, în cazul în care programul nu are o siglă proprie.</w:t>
      </w:r>
    </w:p>
    <w:p w14:paraId="08D5745C" w14:textId="53217C3E"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240ADC">
        <w:rPr>
          <w:rFonts w:ascii="Trebuchet MS" w:hAnsi="Trebuchet MS"/>
        </w:rPr>
        <w:t>programelor</w:t>
      </w:r>
      <w:r w:rsidRPr="00240ADC">
        <w:rPr>
          <w:rFonts w:ascii="Trebuchet MS" w:hAnsi="Trebuchet MS"/>
        </w:rPr>
        <w:t xml:space="preserve"> din care sunt finanțate proiectele, plus încă cel puțin 5 ani de la închiderea </w:t>
      </w:r>
      <w:r w:rsidR="00056347" w:rsidRPr="00240ADC">
        <w:rPr>
          <w:rFonts w:ascii="Trebuchet MS" w:hAnsi="Trebuchet MS"/>
        </w:rPr>
        <w:t>programelor</w:t>
      </w:r>
      <w:r w:rsidRPr="00240ADC">
        <w:rPr>
          <w:rFonts w:ascii="Trebuchet MS" w:hAnsi="Trebuchet MS"/>
        </w:rPr>
        <w:t>.</w:t>
      </w:r>
    </w:p>
    <w:p w14:paraId="7FDDA158" w14:textId="77777777" w:rsidR="00E27EBF" w:rsidRPr="00240ADC" w:rsidRDefault="00E27EBF" w:rsidP="00E27EBF">
      <w:pPr>
        <w:spacing w:before="120" w:after="0" w:line="240" w:lineRule="auto"/>
        <w:ind w:left="720"/>
        <w:contextualSpacing/>
        <w:jc w:val="both"/>
        <w:rPr>
          <w:rFonts w:ascii="Trebuchet MS" w:hAnsi="Trebuchet MS"/>
        </w:rPr>
      </w:pPr>
    </w:p>
    <w:p w14:paraId="7483A873"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Website-urile dezvoltate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vor </w:t>
      </w:r>
      <w:proofErr w:type="spellStart"/>
      <w:r w:rsidRPr="00240ADC">
        <w:rPr>
          <w:rFonts w:ascii="Trebuchet MS" w:hAnsi="Trebuchet MS"/>
        </w:rPr>
        <w:t>conţine</w:t>
      </w:r>
      <w:proofErr w:type="spellEnd"/>
      <w:r w:rsidRPr="00240ADC">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240ADC">
          <w:rPr>
            <w:rFonts w:ascii="Trebuchet MS" w:hAnsi="Trebuchet MS"/>
          </w:rPr>
          <w:t>www.fonduri-ue.ro</w:t>
        </w:r>
      </w:hyperlink>
      <w:r w:rsidRPr="00240ADC">
        <w:rPr>
          <w:rFonts w:ascii="Trebuchet MS" w:hAnsi="Trebuchet MS"/>
        </w:rPr>
        <w:t xml:space="preserve">, </w:t>
      </w:r>
      <w:proofErr w:type="spellStart"/>
      <w:r w:rsidRPr="00240ADC">
        <w:rPr>
          <w:rFonts w:ascii="Trebuchet MS" w:hAnsi="Trebuchet MS"/>
        </w:rPr>
        <w:t>însoţit</w:t>
      </w:r>
      <w:proofErr w:type="spellEnd"/>
      <w:r w:rsidRPr="00240ADC">
        <w:rPr>
          <w:rFonts w:ascii="Trebuchet MS" w:hAnsi="Trebuchet MS"/>
        </w:rPr>
        <w:t xml:space="preserve"> de textul: „Pentru </w:t>
      </w:r>
      <w:proofErr w:type="spellStart"/>
      <w:r w:rsidRPr="00240ADC">
        <w:rPr>
          <w:rFonts w:ascii="Trebuchet MS" w:hAnsi="Trebuchet MS"/>
        </w:rPr>
        <w:t>informaţii</w:t>
      </w:r>
      <w:proofErr w:type="spellEnd"/>
      <w:r w:rsidRPr="00240ADC">
        <w:rPr>
          <w:rFonts w:ascii="Trebuchet MS" w:hAnsi="Trebuchet MS"/>
        </w:rPr>
        <w:t xml:space="preserve"> detaliate despre celelalte programe </w:t>
      </w:r>
      <w:proofErr w:type="spellStart"/>
      <w:r w:rsidRPr="00240ADC">
        <w:rPr>
          <w:rFonts w:ascii="Trebuchet MS" w:hAnsi="Trebuchet MS"/>
        </w:rPr>
        <w:t>cofinanţate</w:t>
      </w:r>
      <w:proofErr w:type="spellEnd"/>
      <w:r w:rsidRPr="00240ADC">
        <w:rPr>
          <w:rFonts w:ascii="Trebuchet MS" w:hAnsi="Trebuchet MS"/>
        </w:rPr>
        <w:t xml:space="preserve"> de Uniunea Europeană, vă invităm să </w:t>
      </w:r>
      <w:proofErr w:type="spellStart"/>
      <w:r w:rsidRPr="00240ADC">
        <w:rPr>
          <w:rFonts w:ascii="Trebuchet MS" w:hAnsi="Trebuchet MS"/>
        </w:rPr>
        <w:t>vizitaţi</w:t>
      </w:r>
      <w:proofErr w:type="spellEnd"/>
      <w:r w:rsidRPr="00240ADC">
        <w:rPr>
          <w:rFonts w:ascii="Trebuchet MS" w:hAnsi="Trebuchet MS"/>
        </w:rPr>
        <w:t xml:space="preserve"> </w:t>
      </w:r>
      <w:hyperlink r:id="rId9" w:history="1">
        <w:r w:rsidRPr="00240ADC">
          <w:rPr>
            <w:rFonts w:ascii="Trebuchet MS" w:hAnsi="Trebuchet MS"/>
          </w:rPr>
          <w:t>www.fonduri-ue.ro</w:t>
        </w:r>
      </w:hyperlink>
      <w:r w:rsidRPr="00240ADC">
        <w:rPr>
          <w:rFonts w:ascii="Trebuchet MS" w:hAnsi="Trebuchet MS"/>
        </w:rPr>
        <w:t xml:space="preserve">” (textul reprezentând un link la adresa web (URL): </w:t>
      </w:r>
      <w:hyperlink r:id="rId10" w:history="1">
        <w:r w:rsidRPr="00240ADC">
          <w:rPr>
            <w:rFonts w:ascii="Trebuchet MS" w:hAnsi="Trebuchet MS"/>
          </w:rPr>
          <w:t>http://www.fonduri-ue.ro</w:t>
        </w:r>
      </w:hyperlink>
      <w:r w:rsidRPr="00240ADC">
        <w:rPr>
          <w:rFonts w:ascii="Trebuchet MS" w:hAnsi="Trebuchet MS"/>
        </w:rPr>
        <w:t>). Se vor respecta prevederile Ghidului de Identitate Vizuală 2021 – 2027 legate de Website-urile realizate în cadrul proiectelor cu finanțare europeană.</w:t>
      </w:r>
    </w:p>
    <w:p w14:paraId="79E22ACD"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lastRenderedPageBreak/>
        <w:t xml:space="preserve">Este necesară afișarea pe site-ul oficial și/sau pe contul/conturile de social media al beneficiarului (dacă există un astfel de site/pagină), a unei descrieri a proiectului </w:t>
      </w:r>
      <w:bookmarkStart w:id="11" w:name="_Hlk93393429"/>
      <w:r w:rsidRPr="00240ADC">
        <w:rPr>
          <w:rFonts w:ascii="Trebuchet MS" w:hAnsi="Trebuchet MS"/>
        </w:rPr>
        <w:t>proporțională cu nivelul finanțării primite</w:t>
      </w:r>
      <w:bookmarkEnd w:id="11"/>
      <w:r w:rsidRPr="00240ADC">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240ADC">
        <w:rPr>
          <w:rFonts w:ascii="Trebuchet MS" w:hAnsi="Trebuchet MS"/>
        </w:rPr>
        <w:t>MySMIS</w:t>
      </w:r>
      <w:proofErr w:type="spellEnd"/>
      <w:r w:rsidRPr="00240ADC">
        <w:rPr>
          <w:rFonts w:ascii="Trebuchet MS" w:hAnsi="Trebuchet MS"/>
        </w:rPr>
        <w:t xml:space="preserve"> sau alt cod unic al proiectului. În cazul proiectelor </w:t>
      </w:r>
      <w:proofErr w:type="spellStart"/>
      <w:r w:rsidRPr="00240ADC">
        <w:rPr>
          <w:rFonts w:ascii="Trebuchet MS" w:hAnsi="Trebuchet MS"/>
        </w:rPr>
        <w:t>multi</w:t>
      </w:r>
      <w:proofErr w:type="spellEnd"/>
      <w:r w:rsidRPr="00240ADC">
        <w:rPr>
          <w:rFonts w:ascii="Trebuchet MS" w:hAnsi="Trebuchet MS"/>
        </w:rPr>
        <w:t>-fond (finanțate din mai multe fonduri), se va preciza acest aspect în descrierea proiectului.</w:t>
      </w:r>
    </w:p>
    <w:p w14:paraId="7490F162"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240ADC">
        <w:rPr>
          <w:rFonts w:ascii="Trebuchet MS" w:hAnsi="Trebuchet MS"/>
        </w:rPr>
        <w:t>widget</w:t>
      </w:r>
      <w:proofErr w:type="spellEnd"/>
      <w:r w:rsidRPr="00240ADC">
        <w:rPr>
          <w:rFonts w:ascii="Trebuchet MS" w:hAnsi="Trebuchet MS"/>
        </w:rPr>
        <w:t xml:space="preserve"> cu trimitere la secțiunea/subsecțiunea unde se regăsește descrierea completă a proiectului.</w:t>
      </w:r>
    </w:p>
    <w:p w14:paraId="778920A1"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Comunicarea pe site-ul și canalele de social media ale beneficiarului vor respecta prevederile Ghidului de Identitate Vizuală 2021 – 2027.</w:t>
      </w:r>
    </w:p>
    <w:p w14:paraId="74EC3C60" w14:textId="77777777" w:rsidR="00E27EBF" w:rsidRPr="00240ADC" w:rsidRDefault="00E27EBF" w:rsidP="00E27EBF">
      <w:pPr>
        <w:ind w:left="720"/>
        <w:jc w:val="both"/>
        <w:rPr>
          <w:rFonts w:ascii="Trebuchet MS" w:hAnsi="Trebuchet MS"/>
        </w:rPr>
      </w:pPr>
    </w:p>
    <w:p w14:paraId="25D52A35"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877B00E"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finanțate din FEDR/FC a căror valoare totală depășește 500.000 EUR (prioritatea 1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și în cazul proiectelor finanțate din FSE+ (Prioritatea 2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monteze fie panouri permanente, fie plăci permanente, cu respectarea cerințelor specifice din Ghidul de Identitate Vizuală 2021 – 2027.</w:t>
      </w:r>
    </w:p>
    <w:p w14:paraId="7209246C"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care nu au caracteristicile de mai sus (valoarea lor totală NU depășește 500.000 euro FEDR/FC sau 100.000 euro FSE+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w:t>
      </w:r>
      <w:r w:rsidRPr="00240ADC">
        <w:rPr>
          <w:rFonts w:ascii="Trebuchet MS" w:hAnsi="Trebuchet MS"/>
        </w:rPr>
        <w:lastRenderedPageBreak/>
        <w:t>cu dimensiunea minimă A3 sau un afișaj electronic echivalent, cu informații despre proiect, cu respectarea cerințelor specifice din Ghidul de Identitate Vizuală 2021 – 2027.</w:t>
      </w:r>
    </w:p>
    <w:p w14:paraId="63C73DB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FEDR a căror valoare totală nu depășește 500.000 EUR și a proiectelor FSE+ al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240ADC" w:rsidRDefault="00E27EBF" w:rsidP="00E27EBF">
      <w:pPr>
        <w:numPr>
          <w:ilvl w:val="0"/>
          <w:numId w:val="5"/>
        </w:numPr>
        <w:spacing w:after="0" w:line="240" w:lineRule="auto"/>
        <w:contextualSpacing/>
        <w:jc w:val="both"/>
        <w:rPr>
          <w:rFonts w:ascii="Trebuchet MS" w:hAnsi="Trebuchet MS"/>
        </w:rPr>
      </w:pPr>
      <w:r w:rsidRPr="00240ADC">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C4C922C" w14:textId="77777777" w:rsidR="005435F4" w:rsidRPr="00240ADC" w:rsidRDefault="005435F4" w:rsidP="005435F4">
      <w:pPr>
        <w:jc w:val="right"/>
        <w:rPr>
          <w:rFonts w:ascii="Trebuchet MS" w:hAnsi="Trebuchet MS"/>
        </w:rPr>
      </w:pPr>
    </w:p>
    <w:p w14:paraId="645D8F6B" w14:textId="77777777" w:rsidR="005435F4" w:rsidRPr="00240ADC" w:rsidRDefault="005435F4" w:rsidP="005435F4">
      <w:pPr>
        <w:jc w:val="right"/>
        <w:rPr>
          <w:rFonts w:ascii="Trebuchet MS" w:hAnsi="Trebuchet MS"/>
        </w:rPr>
      </w:pPr>
    </w:p>
    <w:p w14:paraId="205A5A7C" w14:textId="77777777" w:rsidR="005435F4" w:rsidRPr="00240ADC" w:rsidRDefault="005435F4" w:rsidP="005435F4">
      <w:pPr>
        <w:jc w:val="right"/>
        <w:rPr>
          <w:rFonts w:ascii="Trebuchet MS" w:hAnsi="Trebuchet MS"/>
        </w:rPr>
      </w:pPr>
    </w:p>
    <w:p w14:paraId="32CF52D4" w14:textId="77777777" w:rsidR="005435F4" w:rsidRPr="00240ADC" w:rsidRDefault="005435F4">
      <w:pPr>
        <w:rPr>
          <w:rFonts w:ascii="Trebuchet MS" w:hAnsi="Trebuchet MS"/>
        </w:rPr>
      </w:pPr>
    </w:p>
    <w:p w14:paraId="3F328123" w14:textId="77777777" w:rsidR="005435F4" w:rsidRPr="00240ADC" w:rsidRDefault="005435F4">
      <w:pPr>
        <w:rPr>
          <w:rFonts w:ascii="Trebuchet MS" w:hAnsi="Trebuchet MS"/>
        </w:rPr>
      </w:pPr>
    </w:p>
    <w:p w14:paraId="64DE9375" w14:textId="582A01FB" w:rsidR="008C2E49" w:rsidRDefault="008C2E49">
      <w:pPr>
        <w:rPr>
          <w:rFonts w:ascii="Trebuchet MS" w:hAnsi="Trebuchet MS"/>
        </w:rPr>
      </w:pPr>
    </w:p>
    <w:p w14:paraId="3AA86A97" w14:textId="77777777" w:rsidR="005C4219" w:rsidRDefault="005C4219">
      <w:pPr>
        <w:rPr>
          <w:rFonts w:ascii="Trebuchet MS" w:hAnsi="Trebuchet MS"/>
        </w:rPr>
      </w:pPr>
    </w:p>
    <w:p w14:paraId="702F6CAC" w14:textId="77777777" w:rsidR="005C4219" w:rsidRDefault="005C4219">
      <w:pPr>
        <w:rPr>
          <w:rFonts w:ascii="Trebuchet MS" w:hAnsi="Trebuchet MS"/>
        </w:rPr>
      </w:pPr>
    </w:p>
    <w:p w14:paraId="646DF922" w14:textId="77777777" w:rsidR="005C4219" w:rsidRDefault="005C4219">
      <w:pPr>
        <w:rPr>
          <w:rFonts w:ascii="Trebuchet MS" w:hAnsi="Trebuchet MS"/>
        </w:rPr>
      </w:pPr>
    </w:p>
    <w:p w14:paraId="6EA99DD7" w14:textId="77777777" w:rsidR="005C4219" w:rsidRDefault="005C4219">
      <w:pPr>
        <w:rPr>
          <w:rFonts w:ascii="Trebuchet MS" w:hAnsi="Trebuchet MS"/>
        </w:rPr>
      </w:pPr>
    </w:p>
    <w:p w14:paraId="6B425B0A" w14:textId="77777777" w:rsidR="005C4219" w:rsidRDefault="005C4219">
      <w:pPr>
        <w:rPr>
          <w:rFonts w:ascii="Trebuchet MS" w:hAnsi="Trebuchet MS"/>
        </w:rPr>
      </w:pPr>
    </w:p>
    <w:p w14:paraId="2D1B15F1" w14:textId="77777777" w:rsidR="005C4219" w:rsidRDefault="005C4219">
      <w:pPr>
        <w:rPr>
          <w:rFonts w:ascii="Trebuchet MS" w:hAnsi="Trebuchet MS"/>
        </w:rPr>
      </w:pPr>
    </w:p>
    <w:p w14:paraId="533492EF" w14:textId="77777777" w:rsidR="005C4219" w:rsidRDefault="005C4219">
      <w:pPr>
        <w:rPr>
          <w:rFonts w:ascii="Trebuchet MS" w:hAnsi="Trebuchet MS"/>
        </w:rPr>
      </w:pPr>
    </w:p>
    <w:p w14:paraId="45941848" w14:textId="77777777" w:rsidR="005C4219" w:rsidRDefault="005C4219">
      <w:pPr>
        <w:rPr>
          <w:rFonts w:ascii="Trebuchet MS" w:hAnsi="Trebuchet MS"/>
        </w:rPr>
      </w:pPr>
    </w:p>
    <w:p w14:paraId="7DD12C27" w14:textId="77777777" w:rsidR="005C4219" w:rsidRDefault="005C4219">
      <w:pPr>
        <w:rPr>
          <w:rFonts w:ascii="Trebuchet MS" w:hAnsi="Trebuchet MS"/>
        </w:rPr>
      </w:pPr>
    </w:p>
    <w:p w14:paraId="5D706248" w14:textId="77777777" w:rsidR="005C4219" w:rsidRDefault="005C4219">
      <w:pPr>
        <w:rPr>
          <w:rFonts w:ascii="Trebuchet MS" w:hAnsi="Trebuchet MS"/>
        </w:rPr>
      </w:pPr>
    </w:p>
    <w:p w14:paraId="2C6E1F2E" w14:textId="77777777" w:rsidR="005C4219" w:rsidRDefault="005C4219">
      <w:pPr>
        <w:rPr>
          <w:rFonts w:ascii="Trebuchet MS" w:hAnsi="Trebuchet MS"/>
        </w:rPr>
      </w:pPr>
    </w:p>
    <w:p w14:paraId="697899A2" w14:textId="77777777" w:rsidR="006769D4" w:rsidRDefault="006769D4" w:rsidP="005435F4">
      <w:pPr>
        <w:jc w:val="right"/>
        <w:rPr>
          <w:rFonts w:ascii="Trebuchet MS" w:hAnsi="Trebuchet MS"/>
          <w:b/>
        </w:rPr>
      </w:pPr>
    </w:p>
    <w:p w14:paraId="7C1A012C" w14:textId="77777777" w:rsidR="006769D4" w:rsidRDefault="006769D4" w:rsidP="005435F4">
      <w:pPr>
        <w:jc w:val="right"/>
        <w:rPr>
          <w:rFonts w:ascii="Trebuchet MS" w:hAnsi="Trebuchet MS"/>
          <w:b/>
        </w:rPr>
      </w:pPr>
    </w:p>
    <w:p w14:paraId="3D31B571" w14:textId="77777777" w:rsidR="006769D4" w:rsidRDefault="006769D4" w:rsidP="005435F4">
      <w:pPr>
        <w:jc w:val="right"/>
        <w:rPr>
          <w:rFonts w:ascii="Trebuchet MS" w:hAnsi="Trebuchet MS"/>
          <w:b/>
        </w:rPr>
      </w:pPr>
    </w:p>
    <w:p w14:paraId="25800B8D" w14:textId="1928B651" w:rsidR="00E256FF" w:rsidRPr="006769D4" w:rsidRDefault="005435F4" w:rsidP="002C0AF2">
      <w:pPr>
        <w:jc w:val="center"/>
        <w:rPr>
          <w:rFonts w:ascii="Trebuchet MS" w:hAnsi="Trebuchet MS"/>
          <w:b/>
        </w:rPr>
      </w:pPr>
      <w:r w:rsidRPr="006769D4">
        <w:rPr>
          <w:rFonts w:ascii="Trebuchet MS" w:hAnsi="Trebuchet MS"/>
          <w:b/>
        </w:rPr>
        <w:lastRenderedPageBreak/>
        <w:t xml:space="preserve">Monitorizarea </w:t>
      </w:r>
      <w:proofErr w:type="spellStart"/>
      <w:r w:rsidRPr="006769D4">
        <w:rPr>
          <w:rFonts w:ascii="Trebuchet MS" w:hAnsi="Trebuchet MS"/>
          <w:b/>
        </w:rPr>
        <w:t>şi</w:t>
      </w:r>
      <w:proofErr w:type="spellEnd"/>
      <w:r w:rsidRPr="006769D4">
        <w:rPr>
          <w:rFonts w:ascii="Trebuchet MS" w:hAnsi="Trebuchet MS"/>
          <w:b/>
        </w:rPr>
        <w:t xml:space="preserve"> raportarea</w:t>
      </w:r>
    </w:p>
    <w:p w14:paraId="2C269977" w14:textId="77F8EB62" w:rsidR="00E256FF" w:rsidRPr="006769D4" w:rsidRDefault="00E256FF" w:rsidP="00E256FF">
      <w:pPr>
        <w:jc w:val="both"/>
        <w:rPr>
          <w:rFonts w:ascii="Trebuchet MS" w:hAnsi="Trebuchet MS"/>
          <w:b/>
        </w:rPr>
      </w:pPr>
      <w:r w:rsidRPr="006769D4">
        <w:rPr>
          <w:rFonts w:ascii="Trebuchet MS" w:hAnsi="Trebuchet MS"/>
          <w:b/>
        </w:rPr>
        <w:t>SECȚIUNEA I – Monitorizarea implementării deciziei de finanțare</w:t>
      </w:r>
    </w:p>
    <w:p w14:paraId="5FDA3E00" w14:textId="64E0E52C" w:rsidR="00E256FF" w:rsidRPr="006769D4" w:rsidRDefault="00E256FF" w:rsidP="00E256FF">
      <w:pPr>
        <w:numPr>
          <w:ilvl w:val="0"/>
          <w:numId w:val="7"/>
        </w:numPr>
        <w:jc w:val="both"/>
        <w:rPr>
          <w:rFonts w:ascii="Trebuchet MS" w:hAnsi="Trebuchet MS"/>
        </w:rPr>
      </w:pPr>
      <w:r w:rsidRPr="006769D4">
        <w:rPr>
          <w:rFonts w:ascii="Trebuchet MS" w:hAnsi="Trebuchet MS"/>
        </w:rPr>
        <w:t>AM POAT monitorizează permanent implementarea proiectului, îndeplinirea  indicatorilor și atingerea rezultatelor și a obiectivelor asumate de beneficiar prin Decizia</w:t>
      </w:r>
      <w:r w:rsidR="00056347" w:rsidRPr="006769D4">
        <w:rPr>
          <w:rFonts w:ascii="Trebuchet MS" w:hAnsi="Trebuchet MS"/>
        </w:rPr>
        <w:t>/Contractul</w:t>
      </w:r>
      <w:r w:rsidRPr="006769D4">
        <w:rPr>
          <w:rFonts w:ascii="Trebuchet MS" w:hAnsi="Trebuchet MS"/>
        </w:rPr>
        <w:t xml:space="preserve"> de Finanțare și anexele acestuia, precum și modul în care beneficiarul respectă prevederile contractuale;</w:t>
      </w:r>
    </w:p>
    <w:p w14:paraId="528962AF"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AM monitorizează progresul implementării Deciziei de Finanțare, fără a se limita la acesta, prin:</w:t>
      </w:r>
    </w:p>
    <w:p w14:paraId="224F3F88" w14:textId="72E65E1D"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verificarea rapoartelor de progres disponibile în aplicația informatică </w:t>
      </w:r>
      <w:r w:rsidR="00062C4C" w:rsidRPr="00062C4C">
        <w:rPr>
          <w:rFonts w:ascii="Trebuchet MS" w:hAnsi="Trebuchet MS"/>
        </w:rPr>
        <w:t>MySMIS2014/SMIS2014+/</w:t>
      </w:r>
      <w:r w:rsidRPr="006769D4">
        <w:rPr>
          <w:rFonts w:ascii="Trebuchet MS" w:hAnsi="Trebuchet MS"/>
        </w:rPr>
        <w:t>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769D4" w:rsidRDefault="00E256FF" w:rsidP="00E256FF">
      <w:pPr>
        <w:numPr>
          <w:ilvl w:val="0"/>
          <w:numId w:val="8"/>
        </w:numPr>
        <w:jc w:val="both"/>
        <w:rPr>
          <w:rFonts w:ascii="Trebuchet MS" w:hAnsi="Trebuchet MS"/>
        </w:rPr>
      </w:pPr>
      <w:r w:rsidRPr="006769D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Pr>
          <w:rFonts w:ascii="Trebuchet MS" w:hAnsi="Trebuchet MS"/>
        </w:rPr>
        <w:t>-</w:t>
      </w:r>
      <w:r w:rsidRPr="006769D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0ABA5094" w:rsidR="00297FEB" w:rsidRPr="002C0AF2" w:rsidRDefault="00E256FF" w:rsidP="002C0AF2">
      <w:pPr>
        <w:pStyle w:val="ListParagraph"/>
        <w:numPr>
          <w:ilvl w:val="0"/>
          <w:numId w:val="8"/>
        </w:numPr>
        <w:jc w:val="both"/>
        <w:rPr>
          <w:rFonts w:ascii="Trebuchet MS" w:hAnsi="Trebuchet MS"/>
        </w:rPr>
      </w:pPr>
      <w:r w:rsidRPr="006769D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24B922D" w14:textId="77777777" w:rsidR="00E256FF" w:rsidRPr="009A0789" w:rsidRDefault="00E256FF" w:rsidP="009A0789">
      <w:pPr>
        <w:ind w:left="993" w:hanging="426"/>
        <w:jc w:val="both"/>
        <w:rPr>
          <w:rFonts w:ascii="Trebuchet MS" w:hAnsi="Trebuchet MS"/>
          <w:b/>
        </w:rPr>
      </w:pPr>
      <w:r w:rsidRPr="009A0789">
        <w:rPr>
          <w:rFonts w:ascii="Trebuchet MS" w:hAnsi="Trebuchet MS"/>
          <w:b/>
        </w:rPr>
        <w:t>SECȚIUNEA II – Raportarea  în cadrul deciziei de finanțare</w:t>
      </w:r>
    </w:p>
    <w:p w14:paraId="3833B8AA" w14:textId="4A00EC01" w:rsidR="00E256FF" w:rsidRPr="009A0789" w:rsidRDefault="00E256FF" w:rsidP="00E256FF">
      <w:pPr>
        <w:numPr>
          <w:ilvl w:val="0"/>
          <w:numId w:val="16"/>
        </w:numPr>
        <w:jc w:val="both"/>
        <w:rPr>
          <w:rFonts w:ascii="Trebuchet MS" w:hAnsi="Trebuchet MS"/>
        </w:rPr>
      </w:pPr>
      <w:r w:rsidRPr="009A0789">
        <w:rPr>
          <w:rFonts w:ascii="Trebuchet MS" w:hAnsi="Trebuchet MS"/>
        </w:rPr>
        <w:t xml:space="preserve">Beneficiarul va genera și transmite rapoarte de progres prin sistemul informatic </w:t>
      </w:r>
      <w:r w:rsidR="00062C4C" w:rsidRPr="00062C4C">
        <w:rPr>
          <w:rFonts w:ascii="Trebuchet MS" w:hAnsi="Trebuchet MS"/>
        </w:rPr>
        <w:t>MySMIS2014/SMIS2014+/</w:t>
      </w:r>
      <w:r w:rsidRPr="009A0789">
        <w:rPr>
          <w:rFonts w:ascii="Trebuchet MS" w:hAnsi="Trebuchet MS"/>
        </w:rPr>
        <w:t xml:space="preserve">MySMIS2021/SMIS2021+, în termen de 30 de zile de la finalizarea perioadei de raportare, împreună cu cererile de rambursare, conform graficului de rambursare, pe toată perioada de implementare a proiectului </w:t>
      </w:r>
      <w:proofErr w:type="spellStart"/>
      <w:r w:rsidRPr="009A0789">
        <w:rPr>
          <w:rFonts w:ascii="Trebuchet MS" w:hAnsi="Trebuchet MS"/>
        </w:rPr>
        <w:t>şi</w:t>
      </w:r>
      <w:proofErr w:type="spellEnd"/>
      <w:r w:rsidRPr="009A0789">
        <w:rPr>
          <w:rFonts w:ascii="Trebuchet MS" w:hAnsi="Trebuchet MS"/>
        </w:rPr>
        <w:t xml:space="preserve"> ori de câte ori se vor solicita de AM </w:t>
      </w:r>
      <w:proofErr w:type="spellStart"/>
      <w:r w:rsidRPr="009A0789">
        <w:rPr>
          <w:rFonts w:ascii="Trebuchet MS" w:hAnsi="Trebuchet MS"/>
        </w:rPr>
        <w:t>PoAT</w:t>
      </w:r>
      <w:proofErr w:type="spellEnd"/>
      <w:r w:rsidRPr="009A0789">
        <w:rPr>
          <w:rFonts w:ascii="Trebuchet MS" w:hAnsi="Trebuchet MS"/>
        </w:rPr>
        <w:t xml:space="preserve">, în conformitate cu documentele subsecvente emise de AM </w:t>
      </w:r>
      <w:proofErr w:type="spellStart"/>
      <w:r w:rsidRPr="009A0789">
        <w:rPr>
          <w:rFonts w:ascii="Trebuchet MS" w:hAnsi="Trebuchet MS"/>
        </w:rPr>
        <w:t>PoAT</w:t>
      </w:r>
      <w:proofErr w:type="spellEnd"/>
      <w:r w:rsidRPr="009A0789">
        <w:rPr>
          <w:rFonts w:ascii="Trebuchet MS" w:hAnsi="Trebuchet MS"/>
        </w:rPr>
        <w:t xml:space="preserve">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30330E" w:rsidRDefault="00E256FF" w:rsidP="00E256FF">
      <w:pPr>
        <w:numPr>
          <w:ilvl w:val="0"/>
          <w:numId w:val="16"/>
        </w:numPr>
        <w:jc w:val="both"/>
        <w:rPr>
          <w:rFonts w:ascii="Trebuchet MS" w:hAnsi="Trebuchet MS"/>
        </w:rPr>
      </w:pPr>
      <w:r w:rsidRPr="0030330E">
        <w:rPr>
          <w:rFonts w:ascii="Trebuchet MS" w:hAnsi="Trebuchet MS"/>
        </w:rPr>
        <w:lastRenderedPageBreak/>
        <w:t xml:space="preserve">Aceste Rapoarte de progres au scopul de a prezenta în mod regulat </w:t>
      </w:r>
      <w:proofErr w:type="spellStart"/>
      <w:r w:rsidRPr="0030330E">
        <w:rPr>
          <w:rFonts w:ascii="Trebuchet MS" w:hAnsi="Trebuchet MS"/>
        </w:rPr>
        <w:t>informaţii</w:t>
      </w:r>
      <w:proofErr w:type="spellEnd"/>
      <w:r w:rsidRPr="0030330E">
        <w:rPr>
          <w:rFonts w:ascii="Trebuchet MS" w:hAnsi="Trebuchet MS"/>
        </w:rPr>
        <w:t xml:space="preserve"> tehnice </w:t>
      </w:r>
      <w:proofErr w:type="spellStart"/>
      <w:r w:rsidRPr="0030330E">
        <w:rPr>
          <w:rFonts w:ascii="Trebuchet MS" w:hAnsi="Trebuchet MS"/>
        </w:rPr>
        <w:t>şi</w:t>
      </w:r>
      <w:proofErr w:type="spellEnd"/>
      <w:r w:rsidRPr="0030330E">
        <w:rPr>
          <w:rFonts w:ascii="Trebuchet MS" w:hAnsi="Trebuchet MS"/>
        </w:rPr>
        <w:t xml:space="preserve"> financiare referitoare la stadiul derulării proiectului </w:t>
      </w:r>
      <w:proofErr w:type="spellStart"/>
      <w:r w:rsidRPr="0030330E">
        <w:rPr>
          <w:rFonts w:ascii="Trebuchet MS" w:hAnsi="Trebuchet MS"/>
        </w:rPr>
        <w:t>şi</w:t>
      </w:r>
      <w:proofErr w:type="spellEnd"/>
      <w:r w:rsidRPr="0030330E">
        <w:rPr>
          <w:rFonts w:ascii="Trebuchet MS" w:hAnsi="Trebuchet MS"/>
        </w:rPr>
        <w:t xml:space="preserve"> probleme întâmpinate pe parcursul derulării.</w:t>
      </w:r>
    </w:p>
    <w:p w14:paraId="10E2E35F" w14:textId="77777777" w:rsidR="00E256FF" w:rsidRPr="0030330E" w:rsidRDefault="00E256FF" w:rsidP="0030330E">
      <w:pPr>
        <w:pStyle w:val="ListParagraph"/>
        <w:numPr>
          <w:ilvl w:val="0"/>
          <w:numId w:val="16"/>
        </w:numPr>
        <w:jc w:val="both"/>
        <w:rPr>
          <w:rFonts w:ascii="Trebuchet MS" w:hAnsi="Trebuchet MS"/>
        </w:rPr>
      </w:pPr>
      <w:r w:rsidRPr="0030330E">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30330E" w:rsidRDefault="00E256FF" w:rsidP="0030330E">
      <w:pPr>
        <w:numPr>
          <w:ilvl w:val="0"/>
          <w:numId w:val="16"/>
        </w:numPr>
        <w:jc w:val="both"/>
        <w:rPr>
          <w:rFonts w:ascii="Trebuchet MS" w:hAnsi="Trebuchet MS"/>
        </w:rPr>
      </w:pPr>
      <w:r w:rsidRPr="0030330E">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346C74B"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lunar, în ultima zi lucrătoare a lunii, stadiul achizițiilor publice aferente proiectului, în formatul solicitat de AM </w:t>
      </w:r>
      <w:proofErr w:type="spellStart"/>
      <w:r w:rsidRPr="0030330E">
        <w:rPr>
          <w:rFonts w:ascii="Trebuchet MS" w:hAnsi="Trebuchet MS"/>
        </w:rPr>
        <w:t>PoAT</w:t>
      </w:r>
      <w:proofErr w:type="spellEnd"/>
      <w:r w:rsidRPr="0030330E">
        <w:rPr>
          <w:rFonts w:ascii="Trebuchet MS" w:hAnsi="Trebuchet MS"/>
        </w:rPr>
        <w:t xml:space="preserve">. </w:t>
      </w:r>
    </w:p>
    <w:p w14:paraId="6D4086E0" w14:textId="316B6CC3" w:rsidR="00E256FF" w:rsidRPr="0030330E" w:rsidRDefault="00E256FF" w:rsidP="00E256FF">
      <w:pPr>
        <w:pStyle w:val="ListParagraph"/>
        <w:numPr>
          <w:ilvl w:val="0"/>
          <w:numId w:val="16"/>
        </w:numPr>
        <w:jc w:val="both"/>
        <w:rPr>
          <w:rFonts w:ascii="Trebuchet MS" w:hAnsi="Trebuchet MS"/>
        </w:rPr>
      </w:pPr>
      <w:r w:rsidRPr="0030330E">
        <w:rPr>
          <w:rFonts w:ascii="Trebuchet MS" w:hAnsi="Trebuchet MS"/>
        </w:rPr>
        <w:t xml:space="preserve">Beneficiarul încărcă în sistemul informatic </w:t>
      </w:r>
      <w:r w:rsidR="00062C4C" w:rsidRPr="00062C4C">
        <w:rPr>
          <w:rFonts w:ascii="Trebuchet MS" w:hAnsi="Trebuchet MS"/>
        </w:rPr>
        <w:t xml:space="preserve">MySMIS2014/SMIS2014+/ </w:t>
      </w:r>
      <w:r w:rsidRPr="0030330E">
        <w:rPr>
          <w:rFonts w:ascii="Trebuchet MS" w:hAnsi="Trebuchet MS"/>
        </w:rPr>
        <w:t xml:space="preserve">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4C276835"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w:t>
      </w:r>
      <w:proofErr w:type="spellStart"/>
      <w:r w:rsidRPr="0030330E">
        <w:rPr>
          <w:rFonts w:ascii="Trebuchet MS" w:hAnsi="Trebuchet MS"/>
        </w:rPr>
        <w:t>PoAT</w:t>
      </w:r>
      <w:proofErr w:type="spellEnd"/>
      <w:r w:rsidRPr="0030330E">
        <w:rPr>
          <w:rFonts w:ascii="Trebuchet MS" w:hAnsi="Trebuchet MS"/>
        </w:rPr>
        <w:t xml:space="preserve">.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r w:rsidR="00062C4C" w:rsidRPr="00062C4C">
        <w:rPr>
          <w:rFonts w:ascii="Trebuchet MS" w:hAnsi="Trebuchet MS"/>
        </w:rPr>
        <w:t>MySMIS2014/SMIS2014+/</w:t>
      </w:r>
      <w:r w:rsidRPr="0030330E">
        <w:rPr>
          <w:rFonts w:ascii="Trebuchet MS" w:hAnsi="Trebuchet MS"/>
        </w:rPr>
        <w:t>SMIS 2021+/</w:t>
      </w:r>
      <w:proofErr w:type="spellStart"/>
      <w:r w:rsidRPr="0030330E">
        <w:rPr>
          <w:rFonts w:ascii="Trebuchet MS" w:hAnsi="Trebuchet MS"/>
        </w:rPr>
        <w:t>MySMIS</w:t>
      </w:r>
      <w:proofErr w:type="spellEnd"/>
      <w:r w:rsidRPr="0030330E">
        <w:rPr>
          <w:rFonts w:ascii="Trebuchet MS" w:hAnsi="Trebuchet MS"/>
        </w:rPr>
        <w:t xml:space="preserve"> 2021, respectiv 5 ani de la achiziționare/dezvoltarea elementelor de infrastructură care sunt destinate accesării sistemului </w:t>
      </w:r>
      <w:r w:rsidR="00062C4C" w:rsidRPr="00062C4C">
        <w:rPr>
          <w:rFonts w:ascii="Trebuchet MS" w:hAnsi="Trebuchet MS"/>
        </w:rPr>
        <w:t xml:space="preserve">MySMIS2014/SMIS2014+/ </w:t>
      </w:r>
      <w:proofErr w:type="spellStart"/>
      <w:r w:rsidR="00062C4C" w:rsidRPr="0030330E">
        <w:rPr>
          <w:rFonts w:ascii="Trebuchet MS" w:hAnsi="Trebuchet MS"/>
        </w:rPr>
        <w:t>MySMIS</w:t>
      </w:r>
      <w:proofErr w:type="spellEnd"/>
      <w:r w:rsidR="00062C4C" w:rsidRPr="0030330E">
        <w:rPr>
          <w:rFonts w:ascii="Trebuchet MS" w:hAnsi="Trebuchet MS"/>
        </w:rPr>
        <w:t xml:space="preserve"> 2021</w:t>
      </w:r>
      <w:r w:rsidR="00062C4C">
        <w:rPr>
          <w:rFonts w:ascii="Trebuchet MS" w:hAnsi="Trebuchet MS"/>
        </w:rPr>
        <w:t>/</w:t>
      </w:r>
      <w:r w:rsidRPr="0030330E">
        <w:rPr>
          <w:rFonts w:ascii="Trebuchet MS" w:hAnsi="Trebuchet MS"/>
        </w:rPr>
        <w:t xml:space="preserve">SMIS 2021+). </w:t>
      </w:r>
    </w:p>
    <w:p w14:paraId="1B89C141" w14:textId="77777777" w:rsidR="00E256FF" w:rsidRPr="006F468E" w:rsidRDefault="00E256FF" w:rsidP="00E256FF">
      <w:pPr>
        <w:numPr>
          <w:ilvl w:val="0"/>
          <w:numId w:val="16"/>
        </w:numPr>
        <w:jc w:val="both"/>
        <w:rPr>
          <w:rFonts w:ascii="Trebuchet MS" w:hAnsi="Trebuchet MS"/>
        </w:rPr>
      </w:pPr>
      <w:r w:rsidRPr="006F468E">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6F468E" w:rsidRDefault="00E256FF" w:rsidP="006F468E">
      <w:pPr>
        <w:numPr>
          <w:ilvl w:val="0"/>
          <w:numId w:val="16"/>
        </w:numPr>
        <w:jc w:val="both"/>
        <w:rPr>
          <w:rFonts w:ascii="Trebuchet MS" w:hAnsi="Trebuchet MS"/>
        </w:rPr>
      </w:pPr>
      <w:r w:rsidRPr="006F468E">
        <w:rPr>
          <w:rFonts w:ascii="Trebuchet MS" w:hAnsi="Trebuchet MS"/>
        </w:rPr>
        <w:lastRenderedPageBreak/>
        <w:t>Rapoartele de durabilitate/</w:t>
      </w:r>
      <w:r w:rsidR="006F468E">
        <w:rPr>
          <w:rFonts w:ascii="Trebuchet MS" w:hAnsi="Trebuchet MS"/>
        </w:rPr>
        <w:t xml:space="preserve"> </w:t>
      </w:r>
      <w:r w:rsidRPr="006F468E">
        <w:rPr>
          <w:rFonts w:ascii="Trebuchet MS" w:hAnsi="Trebuchet MS"/>
        </w:rPr>
        <w:t>sustenabilitate vor respecta formatul stabilit prin OMIPE nr. 1777/</w:t>
      </w:r>
      <w:r w:rsidR="006F468E">
        <w:rPr>
          <w:rFonts w:ascii="Trebuchet MS" w:hAnsi="Trebuchet MS"/>
        </w:rPr>
        <w:t xml:space="preserve"> </w:t>
      </w:r>
      <w:r w:rsidRPr="006F468E">
        <w:rPr>
          <w:rFonts w:ascii="Trebuchet MS" w:hAnsi="Trebuchet MS"/>
        </w:rPr>
        <w:t>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6F468E" w:rsidRDefault="00E256FF" w:rsidP="00E256FF">
      <w:pPr>
        <w:jc w:val="both"/>
        <w:rPr>
          <w:rFonts w:ascii="Trebuchet MS" w:hAnsi="Trebuchet MS"/>
          <w:b/>
        </w:rPr>
      </w:pPr>
      <w:r w:rsidRPr="006F468E">
        <w:rPr>
          <w:rFonts w:ascii="Trebuchet MS" w:hAnsi="Trebuchet MS"/>
          <w:b/>
        </w:rPr>
        <w:t>SECȚIUNEA III – Descrierea procesului de monitorizare</w:t>
      </w:r>
    </w:p>
    <w:p w14:paraId="0D7DBB9C" w14:textId="21C008E2" w:rsidR="00E256FF" w:rsidRPr="006F468E" w:rsidRDefault="00E256FF" w:rsidP="00E256FF">
      <w:pPr>
        <w:jc w:val="both"/>
        <w:rPr>
          <w:rFonts w:ascii="Trebuchet MS" w:hAnsi="Trebuchet MS"/>
        </w:rPr>
      </w:pPr>
      <w:r w:rsidRPr="006F468E">
        <w:rPr>
          <w:rFonts w:ascii="Trebuchet MS" w:hAnsi="Trebuchet MS"/>
        </w:rPr>
        <w:t xml:space="preserve">(1) AM </w:t>
      </w:r>
      <w:proofErr w:type="spellStart"/>
      <w:r w:rsidRPr="006F468E">
        <w:rPr>
          <w:rFonts w:ascii="Trebuchet MS" w:hAnsi="Trebuchet MS"/>
        </w:rPr>
        <w:t>PoAT</w:t>
      </w:r>
      <w:proofErr w:type="spellEnd"/>
      <w:r w:rsidRPr="006F468E">
        <w:rPr>
          <w:rFonts w:ascii="Trebuchet MS" w:hAnsi="Trebuchet MS"/>
        </w:rPr>
        <w:t xml:space="preserve"> verifică </w:t>
      </w:r>
      <w:proofErr w:type="spellStart"/>
      <w:r w:rsidRPr="006F468E">
        <w:rPr>
          <w:rFonts w:ascii="Trebuchet MS" w:hAnsi="Trebuchet MS"/>
        </w:rPr>
        <w:t>şi</w:t>
      </w:r>
      <w:proofErr w:type="spellEnd"/>
      <w:r w:rsidRPr="006F468E">
        <w:rPr>
          <w:rFonts w:ascii="Trebuchet MS" w:hAnsi="Trebuchet MS"/>
        </w:rPr>
        <w:t xml:space="preserve"> aprobă Raportul de progres transmis de Beneficiar în conformitate </w:t>
      </w:r>
      <w:proofErr w:type="spellStart"/>
      <w:r w:rsidRPr="006F468E">
        <w:rPr>
          <w:rFonts w:ascii="Trebuchet MS" w:hAnsi="Trebuchet MS"/>
        </w:rPr>
        <w:t>şi</w:t>
      </w:r>
      <w:proofErr w:type="spellEnd"/>
      <w:r w:rsidRPr="006F468E">
        <w:rPr>
          <w:rFonts w:ascii="Trebuchet MS" w:hAnsi="Trebuchet MS"/>
        </w:rPr>
        <w:t xml:space="preserve"> cu respectarea termenelor prevăzute în procedura </w:t>
      </w:r>
      <w:proofErr w:type="spellStart"/>
      <w:r w:rsidRPr="006F468E">
        <w:rPr>
          <w:rFonts w:ascii="Trebuchet MS" w:hAnsi="Trebuchet MS"/>
        </w:rPr>
        <w:t>operaţională</w:t>
      </w:r>
      <w:proofErr w:type="spellEnd"/>
      <w:r w:rsidRPr="006F468E">
        <w:rPr>
          <w:rFonts w:ascii="Trebuchet MS" w:hAnsi="Trebuchet MS"/>
        </w:rPr>
        <w:t xml:space="preserve"> aplicabilă, în scopul:</w:t>
      </w:r>
    </w:p>
    <w:p w14:paraId="2B931655"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colectării, revizuirii </w:t>
      </w:r>
      <w:proofErr w:type="spellStart"/>
      <w:r w:rsidRPr="006F468E">
        <w:rPr>
          <w:rFonts w:ascii="Trebuchet MS" w:hAnsi="Trebuchet MS"/>
        </w:rPr>
        <w:t>şi</w:t>
      </w:r>
      <w:proofErr w:type="spellEnd"/>
      <w:r w:rsidRPr="006F468E">
        <w:rPr>
          <w:rFonts w:ascii="Trebuchet MS" w:hAnsi="Trebuchet MS"/>
        </w:rPr>
        <w:t xml:space="preserve"> verificării </w:t>
      </w:r>
      <w:proofErr w:type="spellStart"/>
      <w:r w:rsidRPr="006F468E">
        <w:rPr>
          <w:rFonts w:ascii="Trebuchet MS" w:hAnsi="Trebuchet MS"/>
        </w:rPr>
        <w:t>informaţiilor</w:t>
      </w:r>
      <w:proofErr w:type="spellEnd"/>
      <w:r w:rsidRPr="006F468E">
        <w:rPr>
          <w:rFonts w:ascii="Trebuchet MS" w:hAnsi="Trebuchet MS"/>
        </w:rPr>
        <w:t xml:space="preserve"> furnizate de Beneficiar;</w:t>
      </w:r>
    </w:p>
    <w:p w14:paraId="44CC795E"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analizării gradului de realizare a indicatorilor proiectului;</w:t>
      </w:r>
    </w:p>
    <w:p w14:paraId="7358F7B7"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analizării </w:t>
      </w:r>
      <w:proofErr w:type="spellStart"/>
      <w:r w:rsidRPr="006F468E">
        <w:rPr>
          <w:rFonts w:ascii="Trebuchet MS" w:hAnsi="Trebuchet MS"/>
        </w:rPr>
        <w:t>evoluţiei</w:t>
      </w:r>
      <w:proofErr w:type="spellEnd"/>
      <w:r w:rsidRPr="006F468E">
        <w:rPr>
          <w:rFonts w:ascii="Trebuchet MS" w:hAnsi="Trebuchet MS"/>
        </w:rPr>
        <w:t xml:space="preserve"> implementării proiectului, raportat la graficul de </w:t>
      </w:r>
      <w:proofErr w:type="spellStart"/>
      <w:r w:rsidRPr="006F468E">
        <w:rPr>
          <w:rFonts w:ascii="Trebuchet MS" w:hAnsi="Trebuchet MS"/>
        </w:rPr>
        <w:t>activităţi</w:t>
      </w:r>
      <w:proofErr w:type="spellEnd"/>
      <w:r w:rsidRPr="006F468E">
        <w:rPr>
          <w:rFonts w:ascii="Trebuchet MS" w:hAnsi="Trebuchet MS"/>
        </w:rPr>
        <w:t xml:space="preserve"> stabilit prin Decizia de Finanțare, bugetul proiectului și calendarul estimativ al achizițiilor;</w:t>
      </w:r>
    </w:p>
    <w:p w14:paraId="37242F4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respectării planului de monitorizare a proiectului și al realizării indicatorilor de etapă din plan;</w:t>
      </w:r>
    </w:p>
    <w:p w14:paraId="0235893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identificării problemelor care apar pe parcursul implementării proiectului, precum și a cazurilor de succes și bunelor practici.</w:t>
      </w:r>
    </w:p>
    <w:p w14:paraId="5ADCAF3B" w14:textId="77777777" w:rsidR="00E256FF" w:rsidRPr="006F468E" w:rsidRDefault="00E256FF" w:rsidP="00E256FF">
      <w:pPr>
        <w:jc w:val="both"/>
        <w:rPr>
          <w:rFonts w:ascii="Trebuchet MS" w:hAnsi="Trebuchet MS"/>
        </w:rPr>
      </w:pPr>
      <w:r w:rsidRPr="006F468E">
        <w:rPr>
          <w:rFonts w:ascii="Trebuchet MS" w:hAnsi="Trebuchet MS"/>
        </w:rPr>
        <w:t>(2) Verificarea de către AM a gradului de îndeplinire a indicatorilor de etapă prevăzuți în Planul de monitorizare a proiectului</w:t>
      </w:r>
    </w:p>
    <w:p w14:paraId="5F3B5E80" w14:textId="5C724D1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Beneficiarul încărcă în sistemul informatic </w:t>
      </w:r>
      <w:r w:rsidR="00062C4C" w:rsidRPr="00062C4C">
        <w:rPr>
          <w:rFonts w:ascii="Trebuchet MS" w:hAnsi="Trebuchet MS"/>
        </w:rPr>
        <w:t xml:space="preserve">MySMIS2014/SMIS2014+/ </w:t>
      </w:r>
      <w:r w:rsidRPr="006F468E">
        <w:rPr>
          <w:rFonts w:ascii="Trebuchet MS" w:hAnsi="Trebuchet MS"/>
        </w:rPr>
        <w:t>MySMIS2021/SMIS2021+ documentele justificative care probează îndeplinirea indicatorului de etapă, iar autoritatea de management verifică și confirmă îndeplinirea sau, după caz, neîndeplinirea acestuia.</w:t>
      </w:r>
    </w:p>
    <w:p w14:paraId="03A52CD8" w14:textId="77777777" w:rsidR="00E256FF" w:rsidRPr="006F468E" w:rsidRDefault="00E256FF" w:rsidP="006F468E">
      <w:pPr>
        <w:pStyle w:val="ListParagraph"/>
        <w:ind w:left="1070"/>
        <w:jc w:val="both"/>
        <w:rPr>
          <w:rFonts w:ascii="Trebuchet MS" w:hAnsi="Trebuchet MS"/>
        </w:rPr>
      </w:pPr>
    </w:p>
    <w:p w14:paraId="72B613DC"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contractului/deciziei de finanțare.</w:t>
      </w:r>
    </w:p>
    <w:p w14:paraId="29A63138" w14:textId="77777777" w:rsidR="00E256FF" w:rsidRPr="00CE2E40" w:rsidRDefault="00E256FF" w:rsidP="00E256FF">
      <w:pPr>
        <w:pStyle w:val="ListParagraph"/>
        <w:numPr>
          <w:ilvl w:val="0"/>
          <w:numId w:val="20"/>
        </w:numPr>
        <w:jc w:val="both"/>
        <w:rPr>
          <w:rFonts w:ascii="Trebuchet MS" w:hAnsi="Trebuchet MS"/>
        </w:rPr>
      </w:pPr>
      <w:r w:rsidRPr="001E5AB5">
        <w:rPr>
          <w:rFonts w:ascii="Trebuchet MS" w:hAnsi="Trebuchet MS"/>
        </w:rPr>
        <w:t xml:space="preserve">În situația </w:t>
      </w:r>
      <w:r w:rsidRPr="00CE2E40">
        <w:rPr>
          <w:rFonts w:ascii="Trebuchet MS" w:hAnsi="Trebuchet MS"/>
        </w:rPr>
        <w:t xml:space="preserve">îndeplinirii cu întârziere a unui indicator de etapă, beneficiarul poate face dovada îndeplinirii acestuia, ulterior, și prin rapoartele de progres sau cu ocazia vizitelor de monitorizare. </w:t>
      </w:r>
    </w:p>
    <w:p w14:paraId="67BAEF4F" w14:textId="77777777" w:rsidR="00E256FF" w:rsidRPr="00CE2E40" w:rsidRDefault="00E256FF" w:rsidP="00E256FF">
      <w:pPr>
        <w:pStyle w:val="ListParagraph"/>
        <w:numPr>
          <w:ilvl w:val="0"/>
          <w:numId w:val="20"/>
        </w:numPr>
        <w:jc w:val="both"/>
        <w:rPr>
          <w:rFonts w:ascii="Trebuchet MS" w:hAnsi="Trebuchet MS"/>
        </w:rPr>
      </w:pPr>
      <w:r w:rsidRPr="00CE2E40">
        <w:rPr>
          <w:rFonts w:ascii="Trebuchet MS" w:hAnsi="Trebuchet MS"/>
        </w:rPr>
        <w:t xml:space="preserve">În cazul neîndeplinirii unui indicator de etapă, autoritatea de management sprijină beneficiarul pentru identificarea și stabilirea de posibile măsuri de remediere și urmărește atingerea indicatorilor de etapă prin activitățile curente de monitorizare, </w:t>
      </w:r>
      <w:r w:rsidRPr="00CE2E40">
        <w:rPr>
          <w:rFonts w:ascii="Trebuchet MS" w:hAnsi="Trebuchet MS"/>
        </w:rPr>
        <w:lastRenderedPageBreak/>
        <w:t>respectiv prin acțiuni și măsuri consolidate de monitorizare, în funcție de riscurile identificate.</w:t>
      </w:r>
    </w:p>
    <w:p w14:paraId="097B8BDC" w14:textId="77777777" w:rsidR="00E256FF" w:rsidRPr="00CE2E40" w:rsidRDefault="00E256FF" w:rsidP="00E256FF">
      <w:pPr>
        <w:jc w:val="both"/>
        <w:rPr>
          <w:rFonts w:ascii="Trebuchet MS" w:hAnsi="Trebuchet MS"/>
        </w:rPr>
      </w:pPr>
      <w:r w:rsidRPr="00CE2E40">
        <w:rPr>
          <w:rFonts w:ascii="Trebuchet MS" w:hAnsi="Trebuchet MS"/>
        </w:rPr>
        <w:t>(3) Vizita AM POAT de monitorizare pe parcursul implementării proiectului</w:t>
      </w:r>
    </w:p>
    <w:p w14:paraId="63B12873" w14:textId="77777777"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are în vedere verificarea </w:t>
      </w:r>
      <w:proofErr w:type="spellStart"/>
      <w:r w:rsidRPr="00CE2E40">
        <w:rPr>
          <w:rFonts w:ascii="Trebuchet MS" w:hAnsi="Trebuchet MS"/>
        </w:rPr>
        <w:t>existenţei</w:t>
      </w:r>
      <w:proofErr w:type="spellEnd"/>
      <w:r w:rsidRPr="00CE2E40">
        <w:rPr>
          <w:rFonts w:ascii="Trebuchet MS" w:hAnsi="Trebuchet MS"/>
        </w:rPr>
        <w:t xml:space="preserve"> fizice a unui proiect sau a unui sistem de management performant al proiectului </w:t>
      </w:r>
      <w:proofErr w:type="spellStart"/>
      <w:r w:rsidRPr="00CE2E40">
        <w:rPr>
          <w:rFonts w:ascii="Trebuchet MS" w:hAnsi="Trebuchet MS"/>
        </w:rPr>
        <w:t>şi</w:t>
      </w:r>
      <w:proofErr w:type="spellEnd"/>
      <w:r w:rsidRPr="00CE2E40">
        <w:rPr>
          <w:rFonts w:ascii="Trebuchet MS" w:hAnsi="Trebuchet MS"/>
        </w:rPr>
        <w:t xml:space="preserve"> permite verificarea corectitudinii, completitudinii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acurateţei</w:t>
      </w:r>
      <w:proofErr w:type="spellEnd"/>
      <w:r w:rsidRPr="00CE2E40">
        <w:rPr>
          <w:rFonts w:ascii="Trebuchet MS" w:hAnsi="Trebuchet MS"/>
        </w:rPr>
        <w:t xml:space="preserve"> </w:t>
      </w:r>
      <w:proofErr w:type="spellStart"/>
      <w:r w:rsidRPr="00CE2E40">
        <w:rPr>
          <w:rFonts w:ascii="Trebuchet MS" w:hAnsi="Trebuchet MS"/>
        </w:rPr>
        <w:t>informaţiei</w:t>
      </w:r>
      <w:proofErr w:type="spellEnd"/>
      <w:r w:rsidRPr="00CE2E40">
        <w:rPr>
          <w:rFonts w:ascii="Trebuchet MS" w:hAnsi="Trebuchet MS"/>
        </w:rPr>
        <w:t xml:space="preserve"> furnizate de beneficiar în Rapoartele de progres </w:t>
      </w:r>
      <w:proofErr w:type="spellStart"/>
      <w:r w:rsidRPr="00CE2E40">
        <w:rPr>
          <w:rFonts w:ascii="Trebuchet MS" w:hAnsi="Trebuchet MS"/>
        </w:rPr>
        <w:t>şi</w:t>
      </w:r>
      <w:proofErr w:type="spellEnd"/>
      <w:r w:rsidRPr="00CE2E40">
        <w:rPr>
          <w:rFonts w:ascii="Trebuchet MS" w:hAnsi="Trebuchet MS"/>
        </w:rPr>
        <w:t xml:space="preserve"> a gradului de realizare a indicatorilor, inclusiv a celor de etapă, </w:t>
      </w:r>
      <w:proofErr w:type="spellStart"/>
      <w:r w:rsidRPr="00CE2E40">
        <w:rPr>
          <w:rFonts w:ascii="Trebuchet MS" w:hAnsi="Trebuchet MS"/>
        </w:rPr>
        <w:t>stabiliţi</w:t>
      </w:r>
      <w:proofErr w:type="spellEnd"/>
      <w:r w:rsidRPr="00CE2E40">
        <w:rPr>
          <w:rFonts w:ascii="Trebuchet MS" w:hAnsi="Trebuchet MS"/>
        </w:rPr>
        <w:t xml:space="preserve"> prin Cererea de </w:t>
      </w:r>
      <w:proofErr w:type="spellStart"/>
      <w:r w:rsidRPr="00CE2E40">
        <w:rPr>
          <w:rFonts w:ascii="Trebuchet MS" w:hAnsi="Trebuchet MS"/>
        </w:rPr>
        <w:t>finantare</w:t>
      </w:r>
      <w:proofErr w:type="spellEnd"/>
      <w:r w:rsidRPr="00CE2E40">
        <w:rPr>
          <w:rFonts w:ascii="Trebuchet MS" w:hAnsi="Trebuchet MS"/>
        </w:rPr>
        <w:t xml:space="preserve">/Decizia de </w:t>
      </w:r>
      <w:proofErr w:type="spellStart"/>
      <w:r w:rsidRPr="00CE2E40">
        <w:rPr>
          <w:rFonts w:ascii="Trebuchet MS" w:hAnsi="Trebuchet MS"/>
        </w:rPr>
        <w:t>Finanţare</w:t>
      </w:r>
      <w:proofErr w:type="spellEnd"/>
      <w:r w:rsidRPr="00CE2E40">
        <w:rPr>
          <w:rFonts w:ascii="Trebuchet MS" w:hAnsi="Trebuchet MS"/>
        </w:rPr>
        <w:t>.</w:t>
      </w:r>
    </w:p>
    <w:p w14:paraId="1E69A017" w14:textId="0902569F"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facilitează contactul dintre </w:t>
      </w:r>
      <w:proofErr w:type="spellStart"/>
      <w:r w:rsidRPr="00CE2E40">
        <w:rPr>
          <w:rFonts w:ascii="Trebuchet MS" w:hAnsi="Trebuchet MS"/>
        </w:rPr>
        <w:t>reprezentanţii</w:t>
      </w:r>
      <w:proofErr w:type="spellEnd"/>
      <w:r w:rsidRPr="00CE2E40">
        <w:rPr>
          <w:rFonts w:ascii="Trebuchet MS" w:hAnsi="Trebuchet MS"/>
        </w:rPr>
        <w:t xml:space="preserve"> AM </w:t>
      </w:r>
      <w:proofErr w:type="spellStart"/>
      <w:r w:rsidRPr="00CE2E40">
        <w:rPr>
          <w:rFonts w:ascii="Trebuchet MS" w:hAnsi="Trebuchet MS"/>
        </w:rPr>
        <w:t>PoAT</w:t>
      </w:r>
      <w:proofErr w:type="spellEnd"/>
      <w:r w:rsidRPr="00CE2E40">
        <w:rPr>
          <w:rFonts w:ascii="Trebuchet MS" w:hAnsi="Trebuchet MS"/>
        </w:rPr>
        <w:t xml:space="preserve"> </w:t>
      </w:r>
      <w:proofErr w:type="spellStart"/>
      <w:r w:rsidRPr="00CE2E40">
        <w:rPr>
          <w:rFonts w:ascii="Trebuchet MS" w:hAnsi="Trebuchet MS"/>
        </w:rPr>
        <w:t>şi</w:t>
      </w:r>
      <w:proofErr w:type="spellEnd"/>
      <w:r w:rsidRPr="00CE2E40">
        <w:rPr>
          <w:rFonts w:ascii="Trebuchet MS" w:hAnsi="Trebuchet MS"/>
        </w:rPr>
        <w:t xml:space="preserve"> beneficiari în scopul comunicării problemelor care pot împiedica implementarea corespunzătoare a proiectului.</w:t>
      </w:r>
    </w:p>
    <w:p w14:paraId="552F63CD" w14:textId="77777777" w:rsidR="00E256FF" w:rsidRPr="00CE2E40" w:rsidRDefault="00E256FF" w:rsidP="00E256FF">
      <w:pPr>
        <w:numPr>
          <w:ilvl w:val="0"/>
          <w:numId w:val="12"/>
        </w:numPr>
        <w:jc w:val="both"/>
        <w:rPr>
          <w:rFonts w:ascii="Trebuchet MS" w:hAnsi="Trebuchet MS"/>
        </w:rPr>
      </w:pPr>
      <w:proofErr w:type="spellStart"/>
      <w:r w:rsidRPr="00CE2E40">
        <w:rPr>
          <w:rFonts w:ascii="Trebuchet MS" w:hAnsi="Trebuchet MS"/>
        </w:rPr>
        <w:t>urmăreşte</w:t>
      </w:r>
      <w:proofErr w:type="spellEnd"/>
      <w:r w:rsidRPr="00CE2E40">
        <w:rPr>
          <w:rFonts w:ascii="Trebuchet MS" w:hAnsi="Trebuchet MS"/>
        </w:rPr>
        <w:t>:</w:t>
      </w:r>
    </w:p>
    <w:p w14:paraId="16149A53"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se asigure de faptul că proiectul se derulează conform deciziei de </w:t>
      </w:r>
      <w:proofErr w:type="spellStart"/>
      <w:r w:rsidRPr="00CE2E40">
        <w:rPr>
          <w:rFonts w:ascii="Trebuchet MS" w:hAnsi="Trebuchet MS"/>
        </w:rPr>
        <w:t>finanţare</w:t>
      </w:r>
      <w:proofErr w:type="spellEnd"/>
      <w:r w:rsidRPr="00CE2E40">
        <w:rPr>
          <w:rFonts w:ascii="Trebuchet MS" w:hAnsi="Trebuchet MS"/>
        </w:rPr>
        <w:t>;</w:t>
      </w:r>
    </w:p>
    <w:p w14:paraId="2F711661"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identifice, în timp util, posibilele probleme </w:t>
      </w:r>
      <w:proofErr w:type="spellStart"/>
      <w:r w:rsidRPr="00CE2E40">
        <w:rPr>
          <w:rFonts w:ascii="Trebuchet MS" w:hAnsi="Trebuchet MS"/>
        </w:rPr>
        <w:t>şi</w:t>
      </w:r>
      <w:proofErr w:type="spellEnd"/>
      <w:r w:rsidRPr="00CE2E40">
        <w:rPr>
          <w:rFonts w:ascii="Trebuchet MS" w:hAnsi="Trebuchet MS"/>
        </w:rPr>
        <w:t xml:space="preserve"> să propună măsuri de rezolvare a acestora, precum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îmbunătăţirea</w:t>
      </w:r>
      <w:proofErr w:type="spellEnd"/>
      <w:r w:rsidRPr="00CE2E40">
        <w:rPr>
          <w:rFonts w:ascii="Trebuchet MS" w:hAnsi="Trebuchet MS"/>
        </w:rPr>
        <w:t xml:space="preserve"> </w:t>
      </w:r>
      <w:proofErr w:type="spellStart"/>
      <w:r w:rsidRPr="00CE2E40">
        <w:rPr>
          <w:rFonts w:ascii="Trebuchet MS" w:hAnsi="Trebuchet MS"/>
        </w:rPr>
        <w:t>activităţii</w:t>
      </w:r>
      <w:proofErr w:type="spellEnd"/>
      <w:r w:rsidRPr="00CE2E40">
        <w:rPr>
          <w:rFonts w:ascii="Trebuchet MS" w:hAnsi="Trebuchet MS"/>
        </w:rPr>
        <w:t xml:space="preserve"> de implementare;</w:t>
      </w:r>
    </w:p>
    <w:p w14:paraId="207451DE"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elementele de succes ale proiectului și bune practici.</w:t>
      </w:r>
    </w:p>
    <w:p w14:paraId="29758831" w14:textId="77777777" w:rsidR="00E256FF" w:rsidRPr="00CE2E40" w:rsidRDefault="00E256FF" w:rsidP="00E256FF">
      <w:pPr>
        <w:jc w:val="both"/>
        <w:rPr>
          <w:rFonts w:ascii="Trebuchet MS" w:hAnsi="Trebuchet MS"/>
        </w:rPr>
      </w:pPr>
      <w:r w:rsidRPr="00CE2E40">
        <w:rPr>
          <w:rFonts w:ascii="Trebuchet MS" w:hAnsi="Trebuchet MS"/>
        </w:rPr>
        <w:t xml:space="preserve">(3) Analizarea </w:t>
      </w:r>
      <w:proofErr w:type="spellStart"/>
      <w:r w:rsidRPr="00CE2E40">
        <w:rPr>
          <w:rFonts w:ascii="Trebuchet MS" w:hAnsi="Trebuchet MS"/>
        </w:rPr>
        <w:t>durabilităţii</w:t>
      </w:r>
      <w:proofErr w:type="spellEnd"/>
      <w:r w:rsidRPr="00CE2E40">
        <w:rPr>
          <w:rFonts w:ascii="Trebuchet MS" w:hAnsi="Trebuchet MS"/>
        </w:rPr>
        <w:t>/sustenabilității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Durabilitatea/sustenabilitatea investițiilor se monitorizează:</w:t>
      </w:r>
    </w:p>
    <w:p w14:paraId="3A4327D4" w14:textId="52483FCD"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 3 ani de la achiziționarea/dezvoltarea elemente de infrastructură care nu sunt destinate accesării sistemului </w:t>
      </w:r>
      <w:r w:rsidR="00062C4C" w:rsidRPr="00062C4C">
        <w:rPr>
          <w:rFonts w:ascii="Trebuchet MS" w:hAnsi="Trebuchet MS"/>
        </w:rPr>
        <w:t>MySMIS2014/SMIS2014+/</w:t>
      </w:r>
      <w:r w:rsidRPr="00CE2E40">
        <w:rPr>
          <w:rFonts w:ascii="Trebuchet MS" w:hAnsi="Trebuchet MS"/>
        </w:rPr>
        <w:t>SMIS 2021+/</w:t>
      </w:r>
      <w:proofErr w:type="spellStart"/>
      <w:r w:rsidRPr="00CE2E40">
        <w:rPr>
          <w:rFonts w:ascii="Trebuchet MS" w:hAnsi="Trebuchet MS"/>
        </w:rPr>
        <w:t>MySMIS</w:t>
      </w:r>
      <w:proofErr w:type="spellEnd"/>
      <w:r w:rsidRPr="00CE2E40">
        <w:rPr>
          <w:rFonts w:ascii="Trebuchet MS" w:hAnsi="Trebuchet MS"/>
        </w:rPr>
        <w:t xml:space="preserve"> 2021</w:t>
      </w:r>
    </w:p>
    <w:p w14:paraId="3D5BD41F" w14:textId="1555431E"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5 ani de la achiziționarea/dezvoltarea de elemente de infrastructură care sunt destinate accesării sistemului </w:t>
      </w:r>
      <w:r w:rsidR="00062C4C" w:rsidRPr="00062C4C">
        <w:rPr>
          <w:rFonts w:ascii="Trebuchet MS" w:hAnsi="Trebuchet MS"/>
        </w:rPr>
        <w:t>MySMIS2014/SMIS2014+/</w:t>
      </w:r>
      <w:r w:rsidRPr="00CE2E40">
        <w:rPr>
          <w:rFonts w:ascii="Trebuchet MS" w:hAnsi="Trebuchet MS"/>
        </w:rPr>
        <w:t>SMIS 2021+/</w:t>
      </w:r>
      <w:proofErr w:type="spellStart"/>
      <w:r w:rsidRPr="00CE2E40">
        <w:rPr>
          <w:rFonts w:ascii="Trebuchet MS" w:hAnsi="Trebuchet MS"/>
        </w:rPr>
        <w:t>MySMIS</w:t>
      </w:r>
      <w:proofErr w:type="spellEnd"/>
      <w:r w:rsidRPr="00CE2E40">
        <w:rPr>
          <w:rFonts w:ascii="Trebuchet MS" w:hAnsi="Trebuchet MS"/>
        </w:rPr>
        <w:t xml:space="preserve"> 2021</w:t>
      </w:r>
    </w:p>
    <w:p w14:paraId="2C0063D8" w14:textId="0B607E98"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 xml:space="preserve">Se realizează de AM </w:t>
      </w:r>
      <w:proofErr w:type="spellStart"/>
      <w:r w:rsidRPr="00CE2E40">
        <w:rPr>
          <w:rFonts w:ascii="Trebuchet MS" w:hAnsi="Trebuchet MS"/>
        </w:rPr>
        <w:t>PoAT</w:t>
      </w:r>
      <w:proofErr w:type="spellEnd"/>
      <w:r w:rsidRPr="00CE2E40">
        <w:rPr>
          <w:rFonts w:ascii="Trebuchet MS" w:hAnsi="Trebuchet MS"/>
        </w:rPr>
        <w:t xml:space="preserve"> pe baza rapoartelor de durabilitate/sustenabilitate  transmise de beneficiar și a vizitelor de monitorizare (dacă este cazul) pentru a se asigura de faptul că sunt îndeplinite toate condițiile impuse prin contractul/decizia de finanțare.</w:t>
      </w:r>
    </w:p>
    <w:p w14:paraId="32EF7989" w14:textId="50E75073" w:rsidR="00E256FF" w:rsidRPr="00CE2E40" w:rsidRDefault="00E256FF" w:rsidP="00CE2E40">
      <w:pPr>
        <w:spacing w:before="120" w:after="120"/>
        <w:jc w:val="both"/>
        <w:rPr>
          <w:rFonts w:ascii="Trebuchet MS" w:hAnsi="Trebuchet MS"/>
        </w:rPr>
      </w:pPr>
      <w:r w:rsidRPr="00CE2E40">
        <w:rPr>
          <w:rFonts w:ascii="Trebuchet MS" w:hAnsi="Trebuchet MS"/>
        </w:rPr>
        <w:t>(4) Vizita de monitorizare a durabilității/sustenabilității proiectului se realizează doar dacă</w:t>
      </w:r>
      <w:r w:rsidRPr="00CE2E40">
        <w:rPr>
          <w:rFonts w:ascii="Trebuchet MS" w:hAnsi="Trebuchet MS"/>
          <w:iCs/>
        </w:rPr>
        <w:t xml:space="preserve"> în situația în care AM </w:t>
      </w:r>
      <w:proofErr w:type="spellStart"/>
      <w:r w:rsidRPr="00CE2E40">
        <w:rPr>
          <w:rFonts w:ascii="Trebuchet MS" w:hAnsi="Trebuchet MS"/>
          <w:iCs/>
        </w:rPr>
        <w:t>PoAT</w:t>
      </w:r>
      <w:proofErr w:type="spellEnd"/>
      <w:r w:rsidRPr="00CE2E40">
        <w:rPr>
          <w:rFonts w:ascii="Trebuchet MS" w:hAnsi="Trebuchet MS"/>
          <w:iCs/>
        </w:rPr>
        <w:t>, în urma analizării documentelor depuse la Rapoartele de monitorizare a durabilității/sustenabilității care vor fi înaintate de beneficiar, sesizează aspecte care necesită verificări la fața locului</w:t>
      </w:r>
      <w:r w:rsidRPr="00CE2E40">
        <w:rPr>
          <w:rFonts w:ascii="Trebuchet MS" w:hAnsi="Trebuchet MS"/>
        </w:rPr>
        <w:t xml:space="preserve">. </w:t>
      </w:r>
    </w:p>
    <w:p w14:paraId="2816399D" w14:textId="55063547" w:rsidR="00E256FF" w:rsidRPr="00CE2E40" w:rsidRDefault="00E256FF" w:rsidP="00CE2E40">
      <w:pPr>
        <w:jc w:val="both"/>
        <w:rPr>
          <w:rFonts w:ascii="Trebuchet MS" w:hAnsi="Trebuchet MS"/>
        </w:rPr>
      </w:pPr>
      <w:r w:rsidRPr="00CE2E40">
        <w:rPr>
          <w:rFonts w:ascii="Trebuchet MS" w:hAnsi="Trebuchet MS"/>
        </w:rPr>
        <w:t>Scopul vizitei este de a clarifica la fața locului  aspectele rezultate din raport pentru îndeplinirea tuturor condițiilor privind durabilitatea/sustenabilitatea proiectelor.</w:t>
      </w:r>
    </w:p>
    <w:p w14:paraId="77AD0264" w14:textId="6A36B50A" w:rsidR="00E256FF" w:rsidRPr="00CE2E40" w:rsidRDefault="00E256FF" w:rsidP="00E256FF">
      <w:pPr>
        <w:jc w:val="both"/>
        <w:rPr>
          <w:rFonts w:ascii="Trebuchet MS" w:hAnsi="Trebuchet MS"/>
        </w:rPr>
      </w:pPr>
      <w:r w:rsidRPr="00CE2E40">
        <w:rPr>
          <w:rFonts w:ascii="Trebuchet MS" w:hAnsi="Trebuchet MS"/>
        </w:rPr>
        <w:t xml:space="preserve">(5) Beneficiarul are </w:t>
      </w:r>
      <w:proofErr w:type="spellStart"/>
      <w:r w:rsidRPr="00CE2E40">
        <w:rPr>
          <w:rFonts w:ascii="Trebuchet MS" w:hAnsi="Trebuchet MS"/>
        </w:rPr>
        <w:t>obligaţia</w:t>
      </w:r>
      <w:proofErr w:type="spellEnd"/>
      <w:r w:rsidRPr="00CE2E40">
        <w:rPr>
          <w:rFonts w:ascii="Trebuchet MS" w:hAnsi="Trebuchet MS"/>
        </w:rPr>
        <w:t xml:space="preserve"> de a participa la vizitele de monitorizare, atât pe parcursul implementării proiectului cât și cele de din perioada de durabilitate/sustenabilitate, de a furniza echipei de monitorizare a AM </w:t>
      </w:r>
      <w:proofErr w:type="spellStart"/>
      <w:r w:rsidRPr="00CE2E40">
        <w:rPr>
          <w:rFonts w:ascii="Trebuchet MS" w:hAnsi="Trebuchet MS"/>
        </w:rPr>
        <w:t>PoAT</w:t>
      </w:r>
      <w:proofErr w:type="spellEnd"/>
      <w:r w:rsidRPr="00CE2E40">
        <w:rPr>
          <w:rFonts w:ascii="Trebuchet MS" w:hAnsi="Trebuchet MS"/>
        </w:rPr>
        <w:t xml:space="preserve"> toate </w:t>
      </w:r>
      <w:proofErr w:type="spellStart"/>
      <w:r w:rsidRPr="00CE2E40">
        <w:rPr>
          <w:rFonts w:ascii="Trebuchet MS" w:hAnsi="Trebuchet MS"/>
        </w:rPr>
        <w:t>informaţiile</w:t>
      </w:r>
      <w:proofErr w:type="spellEnd"/>
      <w:r w:rsidRPr="00CE2E40">
        <w:rPr>
          <w:rFonts w:ascii="Trebuchet MS" w:hAnsi="Trebuchet MS"/>
        </w:rPr>
        <w:t xml:space="preserve"> solicitate </w:t>
      </w:r>
      <w:proofErr w:type="spellStart"/>
      <w:r w:rsidRPr="00CE2E40">
        <w:rPr>
          <w:rFonts w:ascii="Trebuchet MS" w:hAnsi="Trebuchet MS"/>
        </w:rPr>
        <w:t>şi</w:t>
      </w:r>
      <w:proofErr w:type="spellEnd"/>
      <w:r w:rsidRPr="00CE2E40">
        <w:rPr>
          <w:rFonts w:ascii="Trebuchet MS" w:hAnsi="Trebuchet MS"/>
        </w:rPr>
        <w:t xml:space="preserve"> de a permite accesul </w:t>
      </w:r>
      <w:r w:rsidRPr="00CE2E40">
        <w:rPr>
          <w:rFonts w:ascii="Trebuchet MS" w:hAnsi="Trebuchet MS"/>
        </w:rPr>
        <w:lastRenderedPageBreak/>
        <w:t xml:space="preserve">neîngrădit al acesteia la documentele aferente proiectului și rezultatele declarate ca </w:t>
      </w:r>
      <w:proofErr w:type="spellStart"/>
      <w:r w:rsidRPr="00CE2E40">
        <w:rPr>
          <w:rFonts w:ascii="Trebuchet MS" w:hAnsi="Trebuchet MS"/>
        </w:rPr>
        <w:t>obţinute</w:t>
      </w:r>
      <w:proofErr w:type="spellEnd"/>
      <w:r w:rsidRPr="00CE2E40">
        <w:rPr>
          <w:rFonts w:ascii="Trebuchet MS" w:hAnsi="Trebuchet MS"/>
        </w:rPr>
        <w:t xml:space="preserve"> pe parcursul implementării acestuia.</w:t>
      </w:r>
    </w:p>
    <w:p w14:paraId="5C991108" w14:textId="77777777" w:rsidR="008C2E49" w:rsidRPr="00CE2E40" w:rsidRDefault="008C2E49">
      <w:pPr>
        <w:rPr>
          <w:rFonts w:ascii="Trebuchet MS" w:hAnsi="Trebuchet MS"/>
        </w:rPr>
      </w:pPr>
    </w:p>
    <w:p w14:paraId="6C1FEB07" w14:textId="77777777" w:rsidR="008C2E49" w:rsidRPr="00CE2E40" w:rsidRDefault="008C2E49">
      <w:pPr>
        <w:rPr>
          <w:rFonts w:ascii="Trebuchet MS" w:hAnsi="Trebuchet MS"/>
        </w:rPr>
      </w:pPr>
    </w:p>
    <w:bookmarkEnd w:id="0"/>
    <w:p w14:paraId="4CF3EEA7" w14:textId="77777777" w:rsidR="008C2E49" w:rsidRPr="00CE2E40" w:rsidRDefault="008C2E49">
      <w:pPr>
        <w:rPr>
          <w:rFonts w:ascii="Trebuchet MS" w:hAnsi="Trebuchet MS"/>
        </w:rPr>
      </w:pPr>
    </w:p>
    <w:p w14:paraId="602CEC09" w14:textId="77777777" w:rsidR="00AD34BE" w:rsidRPr="00CE2E40" w:rsidRDefault="00AD34BE">
      <w:pPr>
        <w:rPr>
          <w:rFonts w:ascii="Trebuchet MS" w:hAnsi="Trebuchet MS"/>
        </w:rPr>
      </w:pPr>
    </w:p>
    <w:p w14:paraId="2A144ACB" w14:textId="77777777" w:rsidR="00AD34BE" w:rsidRPr="00CE2E40" w:rsidRDefault="00AD34BE">
      <w:pPr>
        <w:rPr>
          <w:rFonts w:ascii="Trebuchet MS" w:hAnsi="Trebuchet MS"/>
        </w:rPr>
      </w:pPr>
    </w:p>
    <w:p w14:paraId="0B8D07C0" w14:textId="77777777" w:rsidR="00AD34BE" w:rsidRPr="00CE2E40" w:rsidRDefault="00AD34BE">
      <w:pPr>
        <w:rPr>
          <w:rFonts w:ascii="Trebuchet MS" w:hAnsi="Trebuchet MS"/>
        </w:rPr>
      </w:pPr>
    </w:p>
    <w:p w14:paraId="58329621" w14:textId="77777777" w:rsidR="00AD34BE" w:rsidRPr="00CE2E40" w:rsidRDefault="00AD34BE">
      <w:pPr>
        <w:rPr>
          <w:rFonts w:ascii="Trebuchet MS" w:hAnsi="Trebuchet MS"/>
        </w:rPr>
      </w:pPr>
    </w:p>
    <w:p w14:paraId="361CB2E1" w14:textId="77777777" w:rsidR="00AD34BE" w:rsidRPr="00CE2E40" w:rsidRDefault="00AD34BE">
      <w:pPr>
        <w:rPr>
          <w:rFonts w:ascii="Trebuchet MS" w:hAnsi="Trebuchet MS"/>
        </w:rPr>
      </w:pPr>
    </w:p>
    <w:p w14:paraId="6D4793BF" w14:textId="77777777" w:rsidR="00AD34BE" w:rsidRPr="00CE2E40" w:rsidRDefault="00AD34BE">
      <w:pPr>
        <w:rPr>
          <w:rFonts w:ascii="Trebuchet MS" w:hAnsi="Trebuchet MS"/>
        </w:rPr>
      </w:pPr>
    </w:p>
    <w:p w14:paraId="43937083" w14:textId="77777777" w:rsidR="00AD34BE" w:rsidRPr="00CE2E40" w:rsidRDefault="00AD34BE">
      <w:pPr>
        <w:rPr>
          <w:rFonts w:ascii="Trebuchet MS" w:hAnsi="Trebuchet MS"/>
        </w:rPr>
      </w:pPr>
    </w:p>
    <w:p w14:paraId="22AD40B6" w14:textId="77777777" w:rsidR="00AD34BE" w:rsidRPr="00CE2E40" w:rsidRDefault="00AD34BE">
      <w:pPr>
        <w:rPr>
          <w:rFonts w:ascii="Trebuchet MS" w:hAnsi="Trebuchet MS"/>
        </w:rPr>
      </w:pPr>
    </w:p>
    <w:p w14:paraId="1E1E9229" w14:textId="77777777" w:rsidR="00AD34BE" w:rsidRPr="00CE2E40" w:rsidRDefault="00AD34BE">
      <w:pPr>
        <w:rPr>
          <w:rFonts w:ascii="Trebuchet MS" w:hAnsi="Trebuchet MS"/>
        </w:rPr>
      </w:pPr>
    </w:p>
    <w:p w14:paraId="56FDF222" w14:textId="77777777" w:rsidR="00AD34BE" w:rsidRPr="00CE2E40" w:rsidRDefault="00AD34BE">
      <w:pPr>
        <w:rPr>
          <w:rFonts w:ascii="Trebuchet MS" w:hAnsi="Trebuchet MS"/>
        </w:rPr>
      </w:pPr>
    </w:p>
    <w:p w14:paraId="38F2138B" w14:textId="77777777" w:rsidR="00AD34BE" w:rsidRPr="00CE2E40" w:rsidRDefault="00AD34BE">
      <w:pPr>
        <w:rPr>
          <w:rFonts w:ascii="Trebuchet MS" w:hAnsi="Trebuchet MS"/>
        </w:rPr>
      </w:pPr>
    </w:p>
    <w:p w14:paraId="66D45BE2" w14:textId="77777777" w:rsidR="00AD34BE" w:rsidRPr="00CE2E40" w:rsidRDefault="00AD34BE">
      <w:pPr>
        <w:rPr>
          <w:rFonts w:ascii="Trebuchet MS" w:hAnsi="Trebuchet MS"/>
        </w:rPr>
      </w:pPr>
    </w:p>
    <w:p w14:paraId="207C8A3E" w14:textId="77777777" w:rsidR="00AD34BE" w:rsidRPr="00CE2E40" w:rsidRDefault="00AD34BE" w:rsidP="005C4219">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0161" w14:textId="77777777" w:rsidR="00161836" w:rsidRDefault="00161836" w:rsidP="00E27EBF">
      <w:pPr>
        <w:spacing w:after="0" w:line="240" w:lineRule="auto"/>
      </w:pPr>
      <w:r>
        <w:separator/>
      </w:r>
    </w:p>
  </w:endnote>
  <w:endnote w:type="continuationSeparator" w:id="0">
    <w:p w14:paraId="2EDBC91C" w14:textId="77777777" w:rsidR="00161836" w:rsidRDefault="00161836"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A8E50" w14:textId="77777777" w:rsidR="00161836" w:rsidRDefault="00161836" w:rsidP="00E27EBF">
      <w:pPr>
        <w:spacing w:after="0" w:line="240" w:lineRule="auto"/>
      </w:pPr>
      <w:r>
        <w:separator/>
      </w:r>
    </w:p>
  </w:footnote>
  <w:footnote w:type="continuationSeparator" w:id="0">
    <w:p w14:paraId="1DC3E05B" w14:textId="77777777" w:rsidR="00161836" w:rsidRDefault="00161836"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8"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6"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8"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5"/>
  </w:num>
  <w:num w:numId="2" w16cid:durableId="673606484">
    <w:abstractNumId w:val="0"/>
  </w:num>
  <w:num w:numId="3" w16cid:durableId="954748964">
    <w:abstractNumId w:val="19"/>
  </w:num>
  <w:num w:numId="4" w16cid:durableId="322970137">
    <w:abstractNumId w:val="10"/>
  </w:num>
  <w:num w:numId="5" w16cid:durableId="1667785490">
    <w:abstractNumId w:val="13"/>
  </w:num>
  <w:num w:numId="6" w16cid:durableId="18288069">
    <w:abstractNumId w:val="12"/>
  </w:num>
  <w:num w:numId="7" w16cid:durableId="1620185197">
    <w:abstractNumId w:val="1"/>
  </w:num>
  <w:num w:numId="8" w16cid:durableId="1185288317">
    <w:abstractNumId w:val="20"/>
  </w:num>
  <w:num w:numId="9" w16cid:durableId="1352104394">
    <w:abstractNumId w:val="4"/>
  </w:num>
  <w:num w:numId="10" w16cid:durableId="453184215">
    <w:abstractNumId w:val="14"/>
  </w:num>
  <w:num w:numId="11" w16cid:durableId="463694079">
    <w:abstractNumId w:val="5"/>
  </w:num>
  <w:num w:numId="12" w16cid:durableId="1499346028">
    <w:abstractNumId w:val="8"/>
  </w:num>
  <w:num w:numId="13" w16cid:durableId="1247959196">
    <w:abstractNumId w:val="2"/>
  </w:num>
  <w:num w:numId="14" w16cid:durableId="872428202">
    <w:abstractNumId w:val="7"/>
  </w:num>
  <w:num w:numId="15" w16cid:durableId="1641112074">
    <w:abstractNumId w:val="16"/>
  </w:num>
  <w:num w:numId="16" w16cid:durableId="1749693856">
    <w:abstractNumId w:val="11"/>
  </w:num>
  <w:num w:numId="17" w16cid:durableId="56511940">
    <w:abstractNumId w:val="17"/>
  </w:num>
  <w:num w:numId="18" w16cid:durableId="1070081874">
    <w:abstractNumId w:val="18"/>
  </w:num>
  <w:num w:numId="19" w16cid:durableId="1241449545">
    <w:abstractNumId w:val="6"/>
  </w:num>
  <w:num w:numId="20" w16cid:durableId="1625888791">
    <w:abstractNumId w:val="9"/>
  </w:num>
  <w:num w:numId="21" w16cid:durableId="42888880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ina Cristina Dragu">
    <w15:presenceInfo w15:providerId="AD" w15:userId="S-1-5-21-1335690349-1632514493-598330653-92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7345"/>
    <w:rsid w:val="00056347"/>
    <w:rsid w:val="00062C4C"/>
    <w:rsid w:val="00080C84"/>
    <w:rsid w:val="000820C5"/>
    <w:rsid w:val="000A0196"/>
    <w:rsid w:val="000C7E5A"/>
    <w:rsid w:val="00103C7F"/>
    <w:rsid w:val="00116BB7"/>
    <w:rsid w:val="00161836"/>
    <w:rsid w:val="001803D0"/>
    <w:rsid w:val="00192B82"/>
    <w:rsid w:val="001C4E34"/>
    <w:rsid w:val="001D3AA1"/>
    <w:rsid w:val="001E5AB5"/>
    <w:rsid w:val="00204639"/>
    <w:rsid w:val="002179E6"/>
    <w:rsid w:val="002307E5"/>
    <w:rsid w:val="00240ADC"/>
    <w:rsid w:val="002645E3"/>
    <w:rsid w:val="002765E0"/>
    <w:rsid w:val="00297FEB"/>
    <w:rsid w:val="002B6C30"/>
    <w:rsid w:val="002C0AF2"/>
    <w:rsid w:val="002E275A"/>
    <w:rsid w:val="0030330E"/>
    <w:rsid w:val="00311B94"/>
    <w:rsid w:val="003169C5"/>
    <w:rsid w:val="003C0BB6"/>
    <w:rsid w:val="003D10F2"/>
    <w:rsid w:val="003E09FA"/>
    <w:rsid w:val="00407B30"/>
    <w:rsid w:val="00421AFC"/>
    <w:rsid w:val="00423E0F"/>
    <w:rsid w:val="0042707E"/>
    <w:rsid w:val="0044011B"/>
    <w:rsid w:val="00470D91"/>
    <w:rsid w:val="004C2742"/>
    <w:rsid w:val="004C7973"/>
    <w:rsid w:val="004F337E"/>
    <w:rsid w:val="00505731"/>
    <w:rsid w:val="00507425"/>
    <w:rsid w:val="005435F4"/>
    <w:rsid w:val="00547732"/>
    <w:rsid w:val="00552136"/>
    <w:rsid w:val="00563052"/>
    <w:rsid w:val="005C4219"/>
    <w:rsid w:val="005F07FE"/>
    <w:rsid w:val="005F489D"/>
    <w:rsid w:val="00657A8A"/>
    <w:rsid w:val="006730F9"/>
    <w:rsid w:val="006769D4"/>
    <w:rsid w:val="00680CCB"/>
    <w:rsid w:val="006C291D"/>
    <w:rsid w:val="006D5A3E"/>
    <w:rsid w:val="006E630A"/>
    <w:rsid w:val="006F468E"/>
    <w:rsid w:val="006F7773"/>
    <w:rsid w:val="00777533"/>
    <w:rsid w:val="007C33D9"/>
    <w:rsid w:val="007E046C"/>
    <w:rsid w:val="007E1A23"/>
    <w:rsid w:val="00856164"/>
    <w:rsid w:val="008710B7"/>
    <w:rsid w:val="00881C05"/>
    <w:rsid w:val="008C2E49"/>
    <w:rsid w:val="00937E85"/>
    <w:rsid w:val="00955619"/>
    <w:rsid w:val="00973652"/>
    <w:rsid w:val="00991FC2"/>
    <w:rsid w:val="009A0789"/>
    <w:rsid w:val="009B0D09"/>
    <w:rsid w:val="009D50D4"/>
    <w:rsid w:val="009D6750"/>
    <w:rsid w:val="00A26675"/>
    <w:rsid w:val="00AA7016"/>
    <w:rsid w:val="00AB1499"/>
    <w:rsid w:val="00AD34BE"/>
    <w:rsid w:val="00AF6DBE"/>
    <w:rsid w:val="00B000DC"/>
    <w:rsid w:val="00B01C98"/>
    <w:rsid w:val="00B11027"/>
    <w:rsid w:val="00B41A26"/>
    <w:rsid w:val="00B42595"/>
    <w:rsid w:val="00B62EFD"/>
    <w:rsid w:val="00B72746"/>
    <w:rsid w:val="00C331DD"/>
    <w:rsid w:val="00C35D05"/>
    <w:rsid w:val="00C41B93"/>
    <w:rsid w:val="00C43113"/>
    <w:rsid w:val="00C67E1F"/>
    <w:rsid w:val="00CA5B34"/>
    <w:rsid w:val="00CB4312"/>
    <w:rsid w:val="00CB52EA"/>
    <w:rsid w:val="00CC5476"/>
    <w:rsid w:val="00CE2E40"/>
    <w:rsid w:val="00D16BFF"/>
    <w:rsid w:val="00D36F8C"/>
    <w:rsid w:val="00D43778"/>
    <w:rsid w:val="00D51E47"/>
    <w:rsid w:val="00DB107B"/>
    <w:rsid w:val="00DB6F27"/>
    <w:rsid w:val="00E256FF"/>
    <w:rsid w:val="00E26A9F"/>
    <w:rsid w:val="00E27EBF"/>
    <w:rsid w:val="00E4029C"/>
    <w:rsid w:val="00E84D17"/>
    <w:rsid w:val="00E85379"/>
    <w:rsid w:val="00E97759"/>
    <w:rsid w:val="00EE0393"/>
    <w:rsid w:val="00F17FE1"/>
    <w:rsid w:val="00F32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16</Pages>
  <Words>5962</Words>
  <Characters>34582</Characters>
  <Application>Microsoft Office Word</Application>
  <DocSecurity>0</DocSecurity>
  <Lines>288</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Adina Cristina Dragu</cp:lastModifiedBy>
  <cp:revision>10</cp:revision>
  <cp:lastPrinted>2023-10-09T11:48:00Z</cp:lastPrinted>
  <dcterms:created xsi:type="dcterms:W3CDTF">2023-09-08T10:25:00Z</dcterms:created>
  <dcterms:modified xsi:type="dcterms:W3CDTF">2023-12-29T10:26:00Z</dcterms:modified>
</cp:coreProperties>
</file>